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37"/>
        <w:gridCol w:w="923"/>
        <w:gridCol w:w="6660"/>
      </w:tblGrid>
      <w:tr w:rsidR="00067FE2" w14:paraId="3C6642E3" w14:textId="77777777" w:rsidTr="00DA178C">
        <w:tc>
          <w:tcPr>
            <w:tcW w:w="1620" w:type="dxa"/>
            <w:tcBorders>
              <w:bottom w:val="single" w:sz="4" w:space="0" w:color="auto"/>
            </w:tcBorders>
            <w:shd w:val="clear" w:color="auto" w:fill="FFFFFF" w:themeFill="background1"/>
            <w:vAlign w:val="center"/>
          </w:tcPr>
          <w:p w14:paraId="1DB23675" w14:textId="77777777" w:rsidR="00067FE2" w:rsidRDefault="00067FE2" w:rsidP="00F44236">
            <w:pPr>
              <w:pStyle w:val="Header"/>
            </w:pPr>
            <w:r>
              <w:t>NPRR Number</w:t>
            </w:r>
          </w:p>
        </w:tc>
        <w:tc>
          <w:tcPr>
            <w:tcW w:w="1237" w:type="dxa"/>
            <w:tcBorders>
              <w:bottom w:val="single" w:sz="4" w:space="0" w:color="auto"/>
            </w:tcBorders>
            <w:vAlign w:val="center"/>
          </w:tcPr>
          <w:p w14:paraId="58DFDEEC" w14:textId="62041087" w:rsidR="00067FE2" w:rsidRDefault="00F330F1" w:rsidP="003B51F4">
            <w:pPr>
              <w:pStyle w:val="Header"/>
              <w:jc w:val="center"/>
            </w:pPr>
            <w:hyperlink r:id="rId11" w:history="1">
              <w:r w:rsidRPr="00F330F1">
                <w:rPr>
                  <w:rStyle w:val="Hyperlink"/>
                </w:rPr>
                <w:t>1315</w:t>
              </w:r>
            </w:hyperlink>
          </w:p>
        </w:tc>
        <w:tc>
          <w:tcPr>
            <w:tcW w:w="923" w:type="dxa"/>
            <w:tcBorders>
              <w:bottom w:val="single" w:sz="4" w:space="0" w:color="auto"/>
            </w:tcBorders>
            <w:shd w:val="clear" w:color="auto" w:fill="FFFFFF" w:themeFill="background1"/>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5C6083A5" w:rsidR="00067FE2" w:rsidRPr="003B51F4" w:rsidRDefault="00A61863" w:rsidP="003B51F4">
            <w:pPr>
              <w:pStyle w:val="Header"/>
              <w:spacing w:before="120" w:after="120"/>
              <w:rPr>
                <w:rFonts w:cs="Arial"/>
              </w:rPr>
            </w:pPr>
            <w:bookmarkStart w:id="0" w:name="_Hlk216431616"/>
            <w:r>
              <w:rPr>
                <w:rFonts w:cs="Arial"/>
                <w:color w:val="000000" w:themeColor="text1"/>
              </w:rPr>
              <w:t xml:space="preserve">Changes to Process of </w:t>
            </w:r>
            <w:r w:rsidR="00D41317" w:rsidRPr="003B51F4">
              <w:rPr>
                <w:rFonts w:cs="Arial"/>
                <w:color w:val="000000" w:themeColor="text1"/>
              </w:rPr>
              <w:t>E</w:t>
            </w:r>
            <w:r w:rsidR="000E103B" w:rsidRPr="003B51F4">
              <w:rPr>
                <w:rFonts w:cs="Arial"/>
                <w:color w:val="000000" w:themeColor="text1"/>
              </w:rPr>
              <w:t>valuat</w:t>
            </w:r>
            <w:r w:rsidR="0083781A" w:rsidRPr="003B51F4">
              <w:rPr>
                <w:rFonts w:cs="Arial"/>
                <w:color w:val="000000" w:themeColor="text1"/>
              </w:rPr>
              <w:t xml:space="preserve">ing </w:t>
            </w:r>
            <w:r w:rsidR="00200BC2" w:rsidRPr="003B51F4">
              <w:rPr>
                <w:rFonts w:cs="Arial"/>
                <w:color w:val="000000" w:themeColor="text1"/>
              </w:rPr>
              <w:t xml:space="preserve">the </w:t>
            </w:r>
            <w:r w:rsidR="00D41317" w:rsidRPr="003B51F4">
              <w:rPr>
                <w:rFonts w:cs="Arial"/>
                <w:color w:val="000000" w:themeColor="text1"/>
              </w:rPr>
              <w:t>P</w:t>
            </w:r>
            <w:r w:rsidR="000E103B" w:rsidRPr="003B51F4">
              <w:rPr>
                <w:rFonts w:cs="Arial"/>
                <w:color w:val="000000" w:themeColor="text1"/>
              </w:rPr>
              <w:t xml:space="preserve">otential </w:t>
            </w:r>
            <w:r w:rsidR="00D41317" w:rsidRPr="003B51F4">
              <w:rPr>
                <w:rFonts w:cs="Arial"/>
                <w:color w:val="000000" w:themeColor="text1"/>
              </w:rPr>
              <w:t>N</w:t>
            </w:r>
            <w:r w:rsidR="0083781A" w:rsidRPr="003B51F4">
              <w:rPr>
                <w:rFonts w:cs="Arial"/>
                <w:color w:val="000000" w:themeColor="text1"/>
              </w:rPr>
              <w:t>eed</w:t>
            </w:r>
            <w:r w:rsidR="00200BC2" w:rsidRPr="003B51F4">
              <w:rPr>
                <w:rFonts w:cs="Arial"/>
                <w:color w:val="000000" w:themeColor="text1"/>
              </w:rPr>
              <w:t>s</w:t>
            </w:r>
            <w:r w:rsidR="0083781A" w:rsidRPr="003B51F4">
              <w:rPr>
                <w:rFonts w:cs="Arial"/>
                <w:color w:val="000000" w:themeColor="text1"/>
              </w:rPr>
              <w:t xml:space="preserve"> for </w:t>
            </w:r>
            <w:r>
              <w:rPr>
                <w:rFonts w:cs="Arial"/>
                <w:color w:val="000000" w:themeColor="text1"/>
              </w:rPr>
              <w:t xml:space="preserve">Additional </w:t>
            </w:r>
            <w:r w:rsidR="004F6383" w:rsidRPr="003B51F4">
              <w:rPr>
                <w:rFonts w:cs="Arial"/>
                <w:color w:val="000000" w:themeColor="text1"/>
              </w:rPr>
              <w:t>Capacity</w:t>
            </w:r>
            <w:r w:rsidR="005700BC" w:rsidRPr="003B51F4">
              <w:rPr>
                <w:rFonts w:cs="Arial"/>
                <w:color w:val="000000" w:themeColor="text1"/>
              </w:rPr>
              <w:t xml:space="preserve"> </w:t>
            </w:r>
            <w:bookmarkEnd w:id="0"/>
          </w:p>
        </w:tc>
      </w:tr>
      <w:tr w:rsidR="00DA178C" w:rsidRPr="00E01925" w14:paraId="398BCBF4" w14:textId="77777777" w:rsidTr="00DA178C">
        <w:trPr>
          <w:trHeight w:val="539"/>
        </w:trPr>
        <w:tc>
          <w:tcPr>
            <w:tcW w:w="2857" w:type="dxa"/>
            <w:gridSpan w:val="2"/>
            <w:shd w:val="clear" w:color="auto" w:fill="FFFFFF" w:themeFill="background1"/>
            <w:vAlign w:val="center"/>
          </w:tcPr>
          <w:p w14:paraId="37CB8CC4" w14:textId="2D7FA409" w:rsidR="00DA178C" w:rsidRPr="00DA178C" w:rsidRDefault="00DA178C" w:rsidP="00DA178C">
            <w:pPr>
              <w:pStyle w:val="Header"/>
              <w:rPr>
                <w:bCs w:val="0"/>
              </w:rPr>
            </w:pPr>
            <w:r w:rsidRPr="00E01925">
              <w:rPr>
                <w:bCs w:val="0"/>
              </w:rPr>
              <w:t xml:space="preserve">Date </w:t>
            </w:r>
            <w:r>
              <w:rPr>
                <w:bCs w:val="0"/>
              </w:rPr>
              <w:t>of Decision</w:t>
            </w:r>
          </w:p>
        </w:tc>
        <w:tc>
          <w:tcPr>
            <w:tcW w:w="7583" w:type="dxa"/>
            <w:gridSpan w:val="2"/>
            <w:shd w:val="clear" w:color="auto" w:fill="FFFFFF" w:themeFill="background1"/>
            <w:vAlign w:val="center"/>
          </w:tcPr>
          <w:p w14:paraId="16A45634" w14:textId="68409D35" w:rsidR="00DA178C" w:rsidRPr="00E01925" w:rsidRDefault="00DA178C" w:rsidP="006B7F44">
            <w:pPr>
              <w:pStyle w:val="NormalArial"/>
              <w:spacing w:before="120" w:after="120"/>
            </w:pPr>
            <w:r>
              <w:t>January</w:t>
            </w:r>
            <w:r w:rsidRPr="00DA178C">
              <w:t xml:space="preserve"> </w:t>
            </w:r>
            <w:r>
              <w:t>14</w:t>
            </w:r>
            <w:r w:rsidRPr="00DA178C">
              <w:t>, 202</w:t>
            </w:r>
            <w:r>
              <w:t>6</w:t>
            </w:r>
          </w:p>
        </w:tc>
      </w:tr>
      <w:tr w:rsidR="00DA178C" w:rsidRPr="00E01925" w14:paraId="36ECD6FF" w14:textId="77777777" w:rsidTr="00DA178C">
        <w:trPr>
          <w:trHeight w:val="539"/>
        </w:trPr>
        <w:tc>
          <w:tcPr>
            <w:tcW w:w="2857" w:type="dxa"/>
            <w:gridSpan w:val="2"/>
            <w:shd w:val="clear" w:color="auto" w:fill="FFFFFF" w:themeFill="background1"/>
            <w:vAlign w:val="center"/>
          </w:tcPr>
          <w:p w14:paraId="370446D6" w14:textId="527D4E50" w:rsidR="00DA178C" w:rsidRPr="00E01925" w:rsidRDefault="00DA178C" w:rsidP="00DA178C">
            <w:pPr>
              <w:pStyle w:val="Header"/>
              <w:rPr>
                <w:bCs w:val="0"/>
              </w:rPr>
            </w:pPr>
            <w:r>
              <w:rPr>
                <w:bCs w:val="0"/>
              </w:rPr>
              <w:t>Action</w:t>
            </w:r>
          </w:p>
        </w:tc>
        <w:tc>
          <w:tcPr>
            <w:tcW w:w="7583" w:type="dxa"/>
            <w:gridSpan w:val="2"/>
            <w:shd w:val="clear" w:color="auto" w:fill="FFFFFF" w:themeFill="background1"/>
            <w:vAlign w:val="center"/>
          </w:tcPr>
          <w:p w14:paraId="3A1E493F" w14:textId="7559F4A4" w:rsidR="00DA178C" w:rsidRPr="00FB509B" w:rsidDel="00DA178C" w:rsidRDefault="00DA178C" w:rsidP="006B7F44">
            <w:pPr>
              <w:pStyle w:val="NormalArial"/>
              <w:spacing w:before="120" w:after="120"/>
            </w:pPr>
            <w:r>
              <w:t>Tabled</w:t>
            </w:r>
          </w:p>
        </w:tc>
      </w:tr>
      <w:tr w:rsidR="00DA178C" w:rsidRPr="00E01925" w14:paraId="69848663" w14:textId="77777777" w:rsidTr="00DA178C">
        <w:trPr>
          <w:trHeight w:val="611"/>
        </w:trPr>
        <w:tc>
          <w:tcPr>
            <w:tcW w:w="2857" w:type="dxa"/>
            <w:gridSpan w:val="2"/>
            <w:shd w:val="clear" w:color="auto" w:fill="FFFFFF" w:themeFill="background1"/>
            <w:vAlign w:val="center"/>
          </w:tcPr>
          <w:p w14:paraId="2AA1AD15" w14:textId="61F5D25C" w:rsidR="00DA178C" w:rsidRPr="00DA178C" w:rsidRDefault="00DA178C" w:rsidP="00DA178C">
            <w:pPr>
              <w:pStyle w:val="Header"/>
            </w:pPr>
            <w:r>
              <w:t>Timeline</w:t>
            </w:r>
          </w:p>
        </w:tc>
        <w:tc>
          <w:tcPr>
            <w:tcW w:w="7583" w:type="dxa"/>
            <w:gridSpan w:val="2"/>
            <w:shd w:val="clear" w:color="auto" w:fill="FFFFFF" w:themeFill="background1"/>
            <w:vAlign w:val="center"/>
          </w:tcPr>
          <w:p w14:paraId="083B6453" w14:textId="497F029C" w:rsidR="00DA178C" w:rsidRPr="00DA178C" w:rsidRDefault="00DA178C" w:rsidP="00186FB2">
            <w:pPr>
              <w:pStyle w:val="Header"/>
              <w:spacing w:before="120" w:after="120"/>
              <w:rPr>
                <w:b w:val="0"/>
              </w:rPr>
            </w:pPr>
            <w:r w:rsidRPr="00DA178C">
              <w:rPr>
                <w:b w:val="0"/>
              </w:rPr>
              <w:t>Normal</w:t>
            </w:r>
          </w:p>
        </w:tc>
      </w:tr>
      <w:tr w:rsidR="00DA178C" w:rsidRPr="00E01925" w14:paraId="711E8041" w14:textId="77777777" w:rsidTr="00DA178C">
        <w:trPr>
          <w:trHeight w:val="611"/>
        </w:trPr>
        <w:tc>
          <w:tcPr>
            <w:tcW w:w="2857" w:type="dxa"/>
            <w:gridSpan w:val="2"/>
            <w:shd w:val="clear" w:color="auto" w:fill="FFFFFF" w:themeFill="background1"/>
            <w:vAlign w:val="center"/>
          </w:tcPr>
          <w:p w14:paraId="146F62E9" w14:textId="71999B7F" w:rsidR="00DA178C" w:rsidDel="00DA178C" w:rsidRDefault="00DA178C" w:rsidP="00404C12">
            <w:pPr>
              <w:pStyle w:val="Header"/>
              <w:spacing w:before="120" w:after="120"/>
            </w:pPr>
            <w:r>
              <w:t>Proposed Effective Date</w:t>
            </w:r>
          </w:p>
        </w:tc>
        <w:tc>
          <w:tcPr>
            <w:tcW w:w="7583" w:type="dxa"/>
            <w:gridSpan w:val="2"/>
            <w:shd w:val="clear" w:color="auto" w:fill="FFFFFF" w:themeFill="background1"/>
            <w:vAlign w:val="center"/>
          </w:tcPr>
          <w:p w14:paraId="103234C1" w14:textId="39BBF189" w:rsidR="00DA178C" w:rsidRPr="00DA178C" w:rsidRDefault="00DA178C" w:rsidP="00186FB2">
            <w:pPr>
              <w:pStyle w:val="Header"/>
              <w:spacing w:before="120" w:after="120"/>
              <w:rPr>
                <w:b w:val="0"/>
              </w:rPr>
            </w:pPr>
            <w:r>
              <w:rPr>
                <w:b w:val="0"/>
              </w:rPr>
              <w:t>To be determined</w:t>
            </w:r>
          </w:p>
        </w:tc>
      </w:tr>
      <w:tr w:rsidR="00DA178C" w:rsidRPr="00E01925" w14:paraId="3E760863" w14:textId="77777777" w:rsidTr="00DA178C">
        <w:trPr>
          <w:trHeight w:val="611"/>
        </w:trPr>
        <w:tc>
          <w:tcPr>
            <w:tcW w:w="2857" w:type="dxa"/>
            <w:gridSpan w:val="2"/>
            <w:shd w:val="clear" w:color="auto" w:fill="FFFFFF" w:themeFill="background1"/>
            <w:vAlign w:val="center"/>
          </w:tcPr>
          <w:p w14:paraId="2736B108" w14:textId="5662137F" w:rsidR="00DA178C" w:rsidRDefault="00DA178C" w:rsidP="00404C12">
            <w:pPr>
              <w:pStyle w:val="Header"/>
              <w:spacing w:before="120" w:after="120"/>
            </w:pPr>
            <w:r>
              <w:t>Priority and Rank Assigned</w:t>
            </w:r>
          </w:p>
        </w:tc>
        <w:tc>
          <w:tcPr>
            <w:tcW w:w="7583" w:type="dxa"/>
            <w:gridSpan w:val="2"/>
            <w:shd w:val="clear" w:color="auto" w:fill="FFFFFF" w:themeFill="background1"/>
            <w:vAlign w:val="center"/>
          </w:tcPr>
          <w:p w14:paraId="78325865" w14:textId="2D22BE7C" w:rsidR="00DA178C" w:rsidRDefault="00DA178C" w:rsidP="00186FB2">
            <w:pPr>
              <w:pStyle w:val="Header"/>
              <w:spacing w:before="120" w:after="120"/>
              <w:rPr>
                <w:b w:val="0"/>
              </w:rPr>
            </w:pPr>
            <w:r>
              <w:rPr>
                <w:b w:val="0"/>
              </w:rPr>
              <w:t>To be determined</w:t>
            </w:r>
          </w:p>
        </w:tc>
      </w:tr>
      <w:tr w:rsidR="009D17F0" w14:paraId="117EEC9D" w14:textId="77777777" w:rsidTr="00DA178C">
        <w:trPr>
          <w:trHeight w:val="773"/>
        </w:trPr>
        <w:tc>
          <w:tcPr>
            <w:tcW w:w="2857" w:type="dxa"/>
            <w:gridSpan w:val="2"/>
            <w:tcBorders>
              <w:top w:val="single" w:sz="4" w:space="0" w:color="auto"/>
              <w:bottom w:val="single" w:sz="4" w:space="0" w:color="auto"/>
            </w:tcBorders>
            <w:shd w:val="clear" w:color="auto" w:fill="FFFFFF" w:themeFill="background1"/>
            <w:vAlign w:val="center"/>
          </w:tcPr>
          <w:p w14:paraId="598A8D29" w14:textId="77777777" w:rsidR="009D17F0" w:rsidRDefault="0007682E" w:rsidP="003B51F4">
            <w:pPr>
              <w:pStyle w:val="Header"/>
              <w:spacing w:before="120" w:after="120"/>
            </w:pPr>
            <w:r>
              <w:t>Nodal Protocol Sections</w:t>
            </w:r>
            <w:r w:rsidR="009D17F0">
              <w:t xml:space="preserve"> Requiring Revision </w:t>
            </w:r>
          </w:p>
        </w:tc>
        <w:tc>
          <w:tcPr>
            <w:tcW w:w="7583" w:type="dxa"/>
            <w:gridSpan w:val="2"/>
            <w:tcBorders>
              <w:top w:val="single" w:sz="4" w:space="0" w:color="auto"/>
            </w:tcBorders>
            <w:vAlign w:val="center"/>
          </w:tcPr>
          <w:p w14:paraId="3356516F" w14:textId="4830CF90" w:rsidR="009D17F0" w:rsidRPr="00FB509B" w:rsidRDefault="003560D6" w:rsidP="00F44236">
            <w:pPr>
              <w:pStyle w:val="NormalArial"/>
            </w:pPr>
            <w:r w:rsidRPr="00C14231">
              <w:t>6.5.1.1</w:t>
            </w:r>
            <w:r w:rsidR="00114396">
              <w:t>,</w:t>
            </w:r>
            <w:r>
              <w:t xml:space="preserve"> </w:t>
            </w:r>
            <w:r w:rsidRPr="00C14231">
              <w:t>ERCOT Control Area Authority</w:t>
            </w:r>
          </w:p>
        </w:tc>
      </w:tr>
      <w:tr w:rsidR="00C9766A" w14:paraId="112502C0" w14:textId="77777777" w:rsidTr="00DA178C">
        <w:trPr>
          <w:trHeight w:val="518"/>
        </w:trPr>
        <w:tc>
          <w:tcPr>
            <w:tcW w:w="2857" w:type="dxa"/>
            <w:gridSpan w:val="2"/>
            <w:tcBorders>
              <w:bottom w:val="single" w:sz="4" w:space="0" w:color="auto"/>
            </w:tcBorders>
            <w:shd w:val="clear" w:color="auto" w:fill="FFFFFF" w:themeFill="background1"/>
            <w:vAlign w:val="center"/>
          </w:tcPr>
          <w:p w14:paraId="4D47FBFB" w14:textId="77777777" w:rsidR="00C9766A" w:rsidRDefault="00625E5D" w:rsidP="003B51F4">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83" w:type="dxa"/>
            <w:gridSpan w:val="2"/>
            <w:tcBorders>
              <w:bottom w:val="single" w:sz="4" w:space="0" w:color="auto"/>
            </w:tcBorders>
            <w:vAlign w:val="center"/>
          </w:tcPr>
          <w:p w14:paraId="5D9AA7D2" w14:textId="211B50EC" w:rsidR="00C9766A" w:rsidRPr="00FB509B" w:rsidRDefault="003560D6" w:rsidP="00176375">
            <w:pPr>
              <w:pStyle w:val="NormalArial"/>
              <w:spacing w:before="120" w:after="120"/>
            </w:pPr>
            <w:r>
              <w:t>None</w:t>
            </w:r>
          </w:p>
        </w:tc>
      </w:tr>
      <w:tr w:rsidR="009D17F0" w14:paraId="37367474" w14:textId="77777777" w:rsidTr="00DA178C">
        <w:trPr>
          <w:trHeight w:val="518"/>
        </w:trPr>
        <w:tc>
          <w:tcPr>
            <w:tcW w:w="2857" w:type="dxa"/>
            <w:gridSpan w:val="2"/>
            <w:tcBorders>
              <w:bottom w:val="single" w:sz="4" w:space="0" w:color="auto"/>
            </w:tcBorders>
            <w:shd w:val="clear" w:color="auto" w:fill="FFFFFF" w:themeFill="background1"/>
            <w:vAlign w:val="center"/>
          </w:tcPr>
          <w:p w14:paraId="53E742F6" w14:textId="77777777" w:rsidR="009D17F0" w:rsidRDefault="009D17F0" w:rsidP="00F44236">
            <w:pPr>
              <w:pStyle w:val="Header"/>
            </w:pPr>
            <w:bookmarkStart w:id="1" w:name="_Hlk212102115"/>
            <w:r>
              <w:t>Revision Description</w:t>
            </w:r>
          </w:p>
        </w:tc>
        <w:tc>
          <w:tcPr>
            <w:tcW w:w="7583" w:type="dxa"/>
            <w:gridSpan w:val="2"/>
            <w:tcBorders>
              <w:bottom w:val="single" w:sz="4" w:space="0" w:color="auto"/>
            </w:tcBorders>
            <w:vAlign w:val="center"/>
          </w:tcPr>
          <w:p w14:paraId="447E98DC" w14:textId="1ADC8476" w:rsidR="00FA14D8" w:rsidRPr="00FA14D8" w:rsidRDefault="001D5384" w:rsidP="00186FB2">
            <w:pPr>
              <w:spacing w:before="120" w:after="120"/>
              <w:rPr>
                <w:rFonts w:cs="Arial"/>
                <w:b/>
                <w:bCs/>
                <w:color w:val="000000"/>
              </w:rPr>
            </w:pPr>
            <w:r>
              <w:rPr>
                <w:rFonts w:ascii="Arial" w:hAnsi="Arial" w:cs="Arial"/>
                <w:color w:val="000000"/>
              </w:rPr>
              <w:t xml:space="preserve">This Nodal Protocol Revision Request (NPRR) adds </w:t>
            </w:r>
            <w:r w:rsidR="0057056B">
              <w:rPr>
                <w:rFonts w:ascii="Arial" w:hAnsi="Arial" w:cs="Arial"/>
                <w:color w:val="000000"/>
              </w:rPr>
              <w:t>notification</w:t>
            </w:r>
            <w:r w:rsidR="00D75213">
              <w:rPr>
                <w:rFonts w:ascii="Arial" w:hAnsi="Arial" w:cs="Arial"/>
                <w:color w:val="000000"/>
              </w:rPr>
              <w:t xml:space="preserve"> requirements for ERCOT to follow when ERCOT has determined that a</w:t>
            </w:r>
            <w:r w:rsidR="00FA14D8">
              <w:rPr>
                <w:rFonts w:ascii="Arial" w:hAnsi="Arial" w:cs="Arial"/>
                <w:color w:val="000000"/>
              </w:rPr>
              <w:t xml:space="preserve">dditional capacity is needed to </w:t>
            </w:r>
            <w:r w:rsidR="00FA14D8" w:rsidRPr="00442512">
              <w:rPr>
                <w:rFonts w:ascii="Arial" w:hAnsi="Arial" w:cs="Arial"/>
                <w:color w:val="000000"/>
              </w:rPr>
              <w:t>prevent an imminent Emergency Condition or to restore the ERCOT Transmission Grid to a secure state in the event of an ERCOT Transmission Grid Emergency Condition.</w:t>
            </w:r>
            <w:r w:rsidR="00D951A6">
              <w:rPr>
                <w:rFonts w:ascii="Arial" w:hAnsi="Arial" w:cs="Arial"/>
                <w:color w:val="000000"/>
              </w:rPr>
              <w:t xml:space="preserve"> </w:t>
            </w:r>
            <w:r w:rsidR="00114396">
              <w:rPr>
                <w:rFonts w:ascii="Arial" w:hAnsi="Arial" w:cs="Arial"/>
                <w:color w:val="000000"/>
              </w:rPr>
              <w:t xml:space="preserve"> </w:t>
            </w:r>
            <w:r w:rsidR="00D951A6">
              <w:rPr>
                <w:rFonts w:ascii="Arial" w:hAnsi="Arial" w:cs="Arial"/>
                <w:color w:val="000000"/>
              </w:rPr>
              <w:t>Under the revisions, ERCOT would notify the Public Utility Commission of Texas</w:t>
            </w:r>
            <w:r w:rsidR="009843CA">
              <w:rPr>
                <w:rFonts w:ascii="Arial" w:hAnsi="Arial" w:cs="Arial"/>
                <w:color w:val="000000"/>
              </w:rPr>
              <w:t xml:space="preserve"> (PUCT)</w:t>
            </w:r>
            <w:r w:rsidR="00D951A6">
              <w:rPr>
                <w:rFonts w:ascii="Arial" w:hAnsi="Arial" w:cs="Arial"/>
                <w:color w:val="000000"/>
              </w:rPr>
              <w:t xml:space="preserve"> </w:t>
            </w:r>
            <w:r w:rsidR="009843CA">
              <w:rPr>
                <w:rFonts w:ascii="Arial" w:hAnsi="Arial" w:cs="Arial"/>
                <w:color w:val="000000"/>
              </w:rPr>
              <w:t xml:space="preserve">when it has made such a determination and would also notify the PUCT prior to </w:t>
            </w:r>
            <w:proofErr w:type="gramStart"/>
            <w:r w:rsidR="009843CA">
              <w:rPr>
                <w:rFonts w:ascii="Arial" w:hAnsi="Arial" w:cs="Arial"/>
                <w:color w:val="000000"/>
              </w:rPr>
              <w:t>entering into</w:t>
            </w:r>
            <w:proofErr w:type="gramEnd"/>
            <w:r w:rsidR="009843CA">
              <w:rPr>
                <w:rFonts w:ascii="Arial" w:hAnsi="Arial" w:cs="Arial"/>
                <w:color w:val="000000"/>
              </w:rPr>
              <w:t xml:space="preserve"> any contract for additional capacity. </w:t>
            </w:r>
          </w:p>
          <w:p w14:paraId="1F1D6800" w14:textId="03758477" w:rsidR="00E95CD6" w:rsidRDefault="00183C37" w:rsidP="007673AD">
            <w:pPr>
              <w:spacing w:before="120" w:after="120"/>
              <w:rPr>
                <w:rFonts w:ascii="Arial" w:hAnsi="Arial" w:cs="Arial"/>
                <w:color w:val="000000"/>
              </w:rPr>
            </w:pPr>
            <w:bookmarkStart w:id="2" w:name="_Hlk216949397"/>
            <w:r w:rsidRPr="000B5B9C">
              <w:rPr>
                <w:rFonts w:ascii="Arial" w:hAnsi="Arial" w:cs="Arial"/>
                <w:color w:val="000000"/>
              </w:rPr>
              <w:t xml:space="preserve">This NPRR </w:t>
            </w:r>
            <w:r w:rsidR="001D5384">
              <w:rPr>
                <w:rFonts w:ascii="Arial" w:hAnsi="Arial" w:cs="Arial"/>
                <w:color w:val="000000"/>
              </w:rPr>
              <w:t>also</w:t>
            </w:r>
            <w:r w:rsidRPr="000B5B9C">
              <w:rPr>
                <w:rFonts w:ascii="Arial" w:hAnsi="Arial" w:cs="Arial"/>
                <w:color w:val="000000"/>
              </w:rPr>
              <w:t xml:space="preserve"> extend</w:t>
            </w:r>
            <w:r w:rsidR="00BF123B">
              <w:rPr>
                <w:rFonts w:ascii="Arial" w:hAnsi="Arial" w:cs="Arial"/>
                <w:color w:val="000000"/>
              </w:rPr>
              <w:t>s</w:t>
            </w:r>
            <w:r w:rsidRPr="000B5B9C">
              <w:rPr>
                <w:rFonts w:ascii="Arial" w:hAnsi="Arial" w:cs="Arial"/>
                <w:color w:val="000000"/>
              </w:rPr>
              <w:t xml:space="preserve"> the study horizon for evaluating </w:t>
            </w:r>
            <w:r w:rsidR="003D1B0C">
              <w:rPr>
                <w:rFonts w:ascii="Arial" w:hAnsi="Arial" w:cs="Arial"/>
                <w:color w:val="000000"/>
              </w:rPr>
              <w:t xml:space="preserve">and </w:t>
            </w:r>
            <w:r w:rsidRPr="000B5B9C">
              <w:rPr>
                <w:rFonts w:ascii="Arial" w:hAnsi="Arial" w:cs="Arial"/>
                <w:color w:val="000000"/>
              </w:rPr>
              <w:t>potential</w:t>
            </w:r>
            <w:r w:rsidR="00C63F46">
              <w:rPr>
                <w:rFonts w:ascii="Arial" w:hAnsi="Arial" w:cs="Arial"/>
                <w:color w:val="000000"/>
              </w:rPr>
              <w:t>ly</w:t>
            </w:r>
            <w:r w:rsidRPr="000B5B9C">
              <w:rPr>
                <w:rFonts w:ascii="Arial" w:hAnsi="Arial" w:cs="Arial"/>
                <w:color w:val="000000"/>
              </w:rPr>
              <w:t xml:space="preserve"> </w:t>
            </w:r>
            <w:proofErr w:type="gramStart"/>
            <w:r w:rsidR="003D1B0C">
              <w:rPr>
                <w:rFonts w:ascii="Arial" w:hAnsi="Arial" w:cs="Arial"/>
                <w:color w:val="000000"/>
              </w:rPr>
              <w:t xml:space="preserve">contracting </w:t>
            </w:r>
            <w:r w:rsidR="00F8589C">
              <w:rPr>
                <w:rFonts w:ascii="Arial" w:hAnsi="Arial" w:cs="Arial"/>
                <w:color w:val="000000"/>
              </w:rPr>
              <w:t>for</w:t>
            </w:r>
            <w:proofErr w:type="gramEnd"/>
            <w:r w:rsidR="00F8589C">
              <w:rPr>
                <w:rFonts w:ascii="Arial" w:hAnsi="Arial" w:cs="Arial"/>
                <w:color w:val="000000"/>
              </w:rPr>
              <w:t xml:space="preserve"> </w:t>
            </w:r>
            <w:r w:rsidRPr="000B5B9C">
              <w:rPr>
                <w:rFonts w:ascii="Arial" w:hAnsi="Arial" w:cs="Arial"/>
                <w:color w:val="000000"/>
              </w:rPr>
              <w:t xml:space="preserve">capacity to prevent anticipated Load </w:t>
            </w:r>
            <w:r w:rsidR="00B302A6">
              <w:rPr>
                <w:rFonts w:ascii="Arial" w:hAnsi="Arial" w:cs="Arial"/>
                <w:color w:val="000000"/>
              </w:rPr>
              <w:t>s</w:t>
            </w:r>
            <w:r w:rsidR="00447D44">
              <w:rPr>
                <w:rFonts w:ascii="Arial" w:hAnsi="Arial" w:cs="Arial"/>
                <w:color w:val="000000"/>
              </w:rPr>
              <w:t>hed</w:t>
            </w:r>
            <w:r w:rsidR="00B302A6">
              <w:rPr>
                <w:rFonts w:ascii="Arial" w:hAnsi="Arial" w:cs="Arial"/>
                <w:color w:val="000000"/>
              </w:rPr>
              <w:t xml:space="preserve"> events</w:t>
            </w:r>
            <w:r w:rsidRPr="000B5B9C">
              <w:rPr>
                <w:rFonts w:ascii="Arial" w:hAnsi="Arial" w:cs="Arial"/>
                <w:color w:val="000000"/>
              </w:rPr>
              <w:t xml:space="preserve">. </w:t>
            </w:r>
            <w:bookmarkEnd w:id="2"/>
            <w:r w:rsidR="00376F9F">
              <w:rPr>
                <w:rFonts w:ascii="Arial" w:hAnsi="Arial" w:cs="Arial"/>
                <w:color w:val="000000"/>
              </w:rPr>
              <w:t xml:space="preserve"> </w:t>
            </w:r>
            <w:r w:rsidRPr="000B5B9C">
              <w:rPr>
                <w:rFonts w:ascii="Arial" w:hAnsi="Arial" w:cs="Arial"/>
                <w:color w:val="000000"/>
              </w:rPr>
              <w:t xml:space="preserve">ERCOT proposes this </w:t>
            </w:r>
            <w:r w:rsidR="008A7DF7">
              <w:rPr>
                <w:rFonts w:ascii="Arial" w:hAnsi="Arial" w:cs="Arial"/>
                <w:color w:val="000000"/>
              </w:rPr>
              <w:t>study horizon</w:t>
            </w:r>
            <w:r w:rsidRPr="000B5B9C">
              <w:rPr>
                <w:rFonts w:ascii="Arial" w:hAnsi="Arial" w:cs="Arial"/>
                <w:color w:val="000000"/>
              </w:rPr>
              <w:t xml:space="preserve"> </w:t>
            </w:r>
            <w:proofErr w:type="gramStart"/>
            <w:r w:rsidRPr="000B5B9C">
              <w:rPr>
                <w:rFonts w:ascii="Arial" w:hAnsi="Arial" w:cs="Arial"/>
                <w:color w:val="000000"/>
              </w:rPr>
              <w:t>extend up</w:t>
            </w:r>
            <w:proofErr w:type="gramEnd"/>
            <w:r w:rsidRPr="000B5B9C">
              <w:rPr>
                <w:rFonts w:ascii="Arial" w:hAnsi="Arial" w:cs="Arial"/>
                <w:color w:val="000000"/>
              </w:rPr>
              <w:t xml:space="preserve"> to </w:t>
            </w:r>
            <w:r w:rsidR="00376F9F">
              <w:rPr>
                <w:rFonts w:ascii="Arial" w:hAnsi="Arial" w:cs="Arial"/>
                <w:color w:val="000000"/>
              </w:rPr>
              <w:t>two</w:t>
            </w:r>
            <w:r w:rsidR="00376F9F" w:rsidRPr="000B5B9C">
              <w:rPr>
                <w:rFonts w:ascii="Arial" w:hAnsi="Arial" w:cs="Arial"/>
                <w:color w:val="000000"/>
              </w:rPr>
              <w:t xml:space="preserve"> </w:t>
            </w:r>
            <w:r w:rsidRPr="000B5B9C">
              <w:rPr>
                <w:rFonts w:ascii="Arial" w:hAnsi="Arial" w:cs="Arial"/>
                <w:color w:val="000000"/>
              </w:rPr>
              <w:t xml:space="preserve">years instead of just the current or next </w:t>
            </w:r>
            <w:r w:rsidR="00BF6D43">
              <w:rPr>
                <w:rFonts w:ascii="Arial" w:hAnsi="Arial" w:cs="Arial"/>
                <w:color w:val="000000"/>
              </w:rPr>
              <w:t>S</w:t>
            </w:r>
            <w:r w:rsidRPr="000B5B9C">
              <w:rPr>
                <w:rFonts w:ascii="Arial" w:hAnsi="Arial" w:cs="Arial"/>
                <w:color w:val="000000"/>
              </w:rPr>
              <w:t>eason</w:t>
            </w:r>
            <w:r w:rsidR="00F8589C">
              <w:rPr>
                <w:rFonts w:ascii="Arial" w:hAnsi="Arial" w:cs="Arial"/>
                <w:color w:val="000000"/>
              </w:rPr>
              <w:t>.</w:t>
            </w:r>
            <w:r w:rsidR="00E95CD6" w:rsidRPr="00636D30">
              <w:rPr>
                <w:rFonts w:ascii="Arial" w:hAnsi="Arial" w:cs="Arial"/>
                <w:color w:val="000000"/>
              </w:rPr>
              <w:t xml:space="preserve">  This NPRR </w:t>
            </w:r>
            <w:r w:rsidR="00F06F4C">
              <w:rPr>
                <w:rFonts w:ascii="Arial" w:hAnsi="Arial" w:cs="Arial"/>
                <w:color w:val="000000"/>
              </w:rPr>
              <w:t>also</w:t>
            </w:r>
            <w:r w:rsidR="00E95CD6" w:rsidRPr="00636D30">
              <w:rPr>
                <w:rFonts w:ascii="Arial" w:hAnsi="Arial" w:cs="Arial"/>
                <w:color w:val="000000"/>
              </w:rPr>
              <w:t xml:space="preserve"> expand</w:t>
            </w:r>
            <w:r w:rsidR="00F06F4C">
              <w:rPr>
                <w:rFonts w:ascii="Arial" w:hAnsi="Arial" w:cs="Arial"/>
                <w:color w:val="000000"/>
              </w:rPr>
              <w:t>s</w:t>
            </w:r>
            <w:r w:rsidR="00E95CD6" w:rsidRPr="00636D30">
              <w:rPr>
                <w:rFonts w:ascii="Arial" w:hAnsi="Arial" w:cs="Arial"/>
                <w:color w:val="000000"/>
              </w:rPr>
              <w:t xml:space="preserve"> </w:t>
            </w:r>
            <w:r w:rsidR="00E13348">
              <w:rPr>
                <w:rFonts w:ascii="Arial" w:hAnsi="Arial" w:cs="Arial"/>
                <w:color w:val="000000"/>
              </w:rPr>
              <w:t xml:space="preserve">the </w:t>
            </w:r>
            <w:r w:rsidR="007C758A">
              <w:rPr>
                <w:rFonts w:ascii="Arial" w:hAnsi="Arial" w:cs="Arial"/>
                <w:color w:val="000000"/>
              </w:rPr>
              <w:t xml:space="preserve">set of </w:t>
            </w:r>
            <w:r w:rsidR="00E13348">
              <w:rPr>
                <w:rFonts w:ascii="Arial" w:hAnsi="Arial" w:cs="Arial"/>
                <w:color w:val="000000"/>
              </w:rPr>
              <w:t xml:space="preserve">eligible Resources that can respond to the </w:t>
            </w:r>
            <w:r w:rsidR="00963B2F">
              <w:rPr>
                <w:rFonts w:ascii="Arial" w:hAnsi="Arial" w:cs="Arial"/>
                <w:color w:val="000000"/>
              </w:rPr>
              <w:t>“Requests for Proposal” (</w:t>
            </w:r>
            <w:r w:rsidR="00E13348">
              <w:rPr>
                <w:rFonts w:ascii="Arial" w:hAnsi="Arial" w:cs="Arial"/>
                <w:color w:val="000000"/>
              </w:rPr>
              <w:t>RFPs</w:t>
            </w:r>
            <w:r w:rsidR="00963B2F">
              <w:rPr>
                <w:rFonts w:ascii="Arial" w:hAnsi="Arial" w:cs="Arial"/>
                <w:color w:val="000000"/>
              </w:rPr>
              <w:t>)</w:t>
            </w:r>
            <w:r w:rsidR="007C758A">
              <w:rPr>
                <w:rFonts w:ascii="Arial" w:hAnsi="Arial" w:cs="Arial"/>
                <w:color w:val="000000"/>
              </w:rPr>
              <w:t xml:space="preserve"> to include new </w:t>
            </w:r>
            <w:r w:rsidR="00BF6D43">
              <w:rPr>
                <w:rFonts w:ascii="Arial" w:hAnsi="Arial" w:cs="Arial"/>
                <w:color w:val="000000"/>
              </w:rPr>
              <w:t>R</w:t>
            </w:r>
            <w:r w:rsidR="007C758A">
              <w:rPr>
                <w:rFonts w:ascii="Arial" w:hAnsi="Arial" w:cs="Arial"/>
                <w:color w:val="000000"/>
              </w:rPr>
              <w:t xml:space="preserve">esources and not be limited to existing </w:t>
            </w:r>
            <w:r w:rsidR="00BF6D43">
              <w:rPr>
                <w:rFonts w:ascii="Arial" w:hAnsi="Arial" w:cs="Arial"/>
                <w:color w:val="000000"/>
              </w:rPr>
              <w:t>R</w:t>
            </w:r>
            <w:r w:rsidR="007C758A">
              <w:rPr>
                <w:rFonts w:ascii="Arial" w:hAnsi="Arial" w:cs="Arial"/>
                <w:color w:val="000000"/>
              </w:rPr>
              <w:t>esources.</w:t>
            </w:r>
            <w:r w:rsidR="007A1427">
              <w:rPr>
                <w:rFonts w:ascii="Arial" w:hAnsi="Arial" w:cs="Arial"/>
                <w:color w:val="000000"/>
              </w:rPr>
              <w:t xml:space="preserve"> </w:t>
            </w:r>
            <w:r w:rsidR="00114396">
              <w:rPr>
                <w:rFonts w:ascii="Arial" w:hAnsi="Arial" w:cs="Arial"/>
                <w:color w:val="000000"/>
              </w:rPr>
              <w:t xml:space="preserve"> </w:t>
            </w:r>
            <w:r w:rsidR="007A1427">
              <w:rPr>
                <w:rFonts w:ascii="Arial" w:hAnsi="Arial" w:cs="Arial"/>
                <w:color w:val="000000"/>
              </w:rPr>
              <w:t xml:space="preserve">Additionally, these revisions explain that </w:t>
            </w:r>
            <w:r w:rsidR="00D44EDE">
              <w:rPr>
                <w:rFonts w:ascii="Arial" w:hAnsi="Arial" w:cs="Arial"/>
                <w:color w:val="000000"/>
              </w:rPr>
              <w:t>an eligible Resource could be a Resource that is already planned to be interconnected and</w:t>
            </w:r>
            <w:r w:rsidR="00A46040">
              <w:rPr>
                <w:rFonts w:ascii="Arial" w:hAnsi="Arial" w:cs="Arial"/>
                <w:color w:val="000000"/>
              </w:rPr>
              <w:t xml:space="preserve"> that,</w:t>
            </w:r>
            <w:r w:rsidR="00D44EDE">
              <w:rPr>
                <w:rFonts w:ascii="Arial" w:hAnsi="Arial" w:cs="Arial"/>
                <w:color w:val="000000"/>
              </w:rPr>
              <w:t xml:space="preserve"> </w:t>
            </w:r>
            <w:r w:rsidR="00600904">
              <w:rPr>
                <w:rFonts w:ascii="Arial" w:hAnsi="Arial" w:cs="Arial"/>
                <w:color w:val="000000"/>
              </w:rPr>
              <w:t>in such a case</w:t>
            </w:r>
            <w:r w:rsidR="00A46040">
              <w:rPr>
                <w:rFonts w:ascii="Arial" w:hAnsi="Arial" w:cs="Arial"/>
                <w:color w:val="000000"/>
              </w:rPr>
              <w:t>,</w:t>
            </w:r>
            <w:r w:rsidR="00600904">
              <w:rPr>
                <w:rFonts w:ascii="Arial" w:hAnsi="Arial" w:cs="Arial"/>
                <w:color w:val="000000"/>
              </w:rPr>
              <w:t xml:space="preserve"> if ERCOT is paying for an acceleration of such a Resource to interconnect, </w:t>
            </w:r>
            <w:r w:rsidR="00600904" w:rsidRPr="00600904">
              <w:rPr>
                <w:rFonts w:ascii="Arial" w:hAnsi="Arial" w:cs="Arial"/>
                <w:color w:val="000000"/>
              </w:rPr>
              <w:t>ERCOT must be provided with a</w:t>
            </w:r>
            <w:r w:rsidR="009C4988">
              <w:rPr>
                <w:rFonts w:ascii="Arial" w:hAnsi="Arial" w:cs="Arial"/>
                <w:color w:val="000000"/>
              </w:rPr>
              <w:t xml:space="preserve"> detailed explanation that </w:t>
            </w:r>
            <w:r w:rsidR="00600904" w:rsidRPr="00600904">
              <w:rPr>
                <w:rFonts w:ascii="Arial" w:hAnsi="Arial" w:cs="Arial"/>
                <w:color w:val="000000"/>
              </w:rPr>
              <w:t>demonstrate</w:t>
            </w:r>
            <w:r w:rsidR="009C4988">
              <w:rPr>
                <w:rFonts w:ascii="Arial" w:hAnsi="Arial" w:cs="Arial"/>
                <w:color w:val="000000"/>
              </w:rPr>
              <w:t>s</w:t>
            </w:r>
            <w:r w:rsidR="00600904" w:rsidRPr="00600904">
              <w:rPr>
                <w:rFonts w:ascii="Arial" w:hAnsi="Arial" w:cs="Arial"/>
                <w:color w:val="000000"/>
              </w:rPr>
              <w:t xml:space="preserve"> that any payments to accelerate planned capacity is justifiable and </w:t>
            </w:r>
            <w:r w:rsidR="00600904" w:rsidRPr="00600904">
              <w:rPr>
                <w:rFonts w:ascii="Arial" w:hAnsi="Arial" w:cs="Arial"/>
                <w:color w:val="000000"/>
              </w:rPr>
              <w:lastRenderedPageBreak/>
              <w:t xml:space="preserve">reasonable, </w:t>
            </w:r>
            <w:proofErr w:type="gramStart"/>
            <w:r w:rsidR="00600904" w:rsidRPr="00600904">
              <w:rPr>
                <w:rFonts w:ascii="Arial" w:hAnsi="Arial" w:cs="Arial"/>
                <w:color w:val="000000"/>
              </w:rPr>
              <w:t xml:space="preserve">and </w:t>
            </w:r>
            <w:r w:rsidR="00AB52FD">
              <w:rPr>
                <w:rFonts w:ascii="Arial" w:hAnsi="Arial" w:cs="Arial"/>
                <w:color w:val="000000"/>
              </w:rPr>
              <w:t>that</w:t>
            </w:r>
            <w:proofErr w:type="gramEnd"/>
            <w:r w:rsidR="00AB52FD">
              <w:rPr>
                <w:rFonts w:ascii="Arial" w:hAnsi="Arial" w:cs="Arial"/>
                <w:color w:val="000000"/>
              </w:rPr>
              <w:t xml:space="preserve"> the acceleration </w:t>
            </w:r>
            <w:r w:rsidR="00600904" w:rsidRPr="00600904">
              <w:rPr>
                <w:rFonts w:ascii="Arial" w:hAnsi="Arial" w:cs="Arial"/>
                <w:color w:val="000000"/>
              </w:rPr>
              <w:t xml:space="preserve">would not have </w:t>
            </w:r>
            <w:r w:rsidR="00CA4111">
              <w:rPr>
                <w:rFonts w:ascii="Arial" w:hAnsi="Arial" w:cs="Arial"/>
                <w:color w:val="000000"/>
              </w:rPr>
              <w:t>occurred</w:t>
            </w:r>
            <w:r w:rsidR="00600904" w:rsidRPr="00600904">
              <w:rPr>
                <w:rFonts w:ascii="Arial" w:hAnsi="Arial" w:cs="Arial"/>
                <w:color w:val="000000"/>
              </w:rPr>
              <w:t xml:space="preserve"> otherwise</w:t>
            </w:r>
            <w:r w:rsidR="00600904">
              <w:rPr>
                <w:rFonts w:ascii="Arial" w:hAnsi="Arial" w:cs="Arial"/>
                <w:color w:val="000000"/>
              </w:rPr>
              <w:t>.</w:t>
            </w:r>
          </w:p>
          <w:p w14:paraId="6A00AE95" w14:textId="505FB99C" w:rsidR="00225AC3" w:rsidRPr="00FB509B" w:rsidRDefault="11C312C7" w:rsidP="007673AD">
            <w:pPr>
              <w:spacing w:before="120" w:after="120"/>
            </w:pPr>
            <w:r w:rsidRPr="46F84E81">
              <w:rPr>
                <w:rFonts w:ascii="Arial" w:hAnsi="Arial" w:cs="Arial"/>
                <w:color w:val="000000" w:themeColor="text1"/>
              </w:rPr>
              <w:t>Finally, t</w:t>
            </w:r>
            <w:r w:rsidR="05AE8E56" w:rsidRPr="46F84E81">
              <w:rPr>
                <w:rFonts w:ascii="Arial" w:hAnsi="Arial" w:cs="Arial"/>
                <w:color w:val="000000" w:themeColor="text1"/>
              </w:rPr>
              <w:t xml:space="preserve">his NPRR also proposes a provision allowing ERCOT to potentially accept an Incentive Factor for a Resource contracted under Section 6.5.1.1 to be a value other than 10%.  The Incentive Factor can differ from that described for Reliability Must-Run (RMR) Resources in Section 3.14.1.17, Incentive Factor, </w:t>
            </w:r>
            <w:proofErr w:type="gramStart"/>
            <w:r w:rsidR="05AE8E56" w:rsidRPr="46F84E81">
              <w:rPr>
                <w:rFonts w:ascii="Arial" w:hAnsi="Arial" w:cs="Arial"/>
                <w:color w:val="000000" w:themeColor="text1"/>
              </w:rPr>
              <w:t>as long as</w:t>
            </w:r>
            <w:proofErr w:type="gramEnd"/>
            <w:r w:rsidR="05AE8E56" w:rsidRPr="46F84E81">
              <w:rPr>
                <w:rFonts w:ascii="Arial" w:hAnsi="Arial" w:cs="Arial"/>
                <w:color w:val="000000" w:themeColor="text1"/>
              </w:rPr>
              <w:t xml:space="preserve"> it is reasonably justified, and may be reduced based on specific performance metrics of the Resource.</w:t>
            </w:r>
            <w:r w:rsidR="05AE8E56">
              <w:t> </w:t>
            </w:r>
          </w:p>
        </w:tc>
      </w:tr>
      <w:bookmarkEnd w:id="1"/>
      <w:tr w:rsidR="009D17F0" w14:paraId="7C0519CA" w14:textId="77777777" w:rsidTr="00DA178C">
        <w:trPr>
          <w:trHeight w:val="518"/>
        </w:trPr>
        <w:tc>
          <w:tcPr>
            <w:tcW w:w="2857" w:type="dxa"/>
            <w:gridSpan w:val="2"/>
            <w:shd w:val="clear" w:color="auto" w:fill="FFFFFF" w:themeFill="background1"/>
            <w:vAlign w:val="center"/>
          </w:tcPr>
          <w:p w14:paraId="3F1E5650" w14:textId="77777777" w:rsidR="009D17F0" w:rsidRDefault="009D17F0" w:rsidP="00F44236">
            <w:pPr>
              <w:pStyle w:val="Header"/>
            </w:pPr>
            <w:r>
              <w:lastRenderedPageBreak/>
              <w:t>Reason for Revision</w:t>
            </w:r>
          </w:p>
        </w:tc>
        <w:tc>
          <w:tcPr>
            <w:tcW w:w="7583" w:type="dxa"/>
            <w:gridSpan w:val="2"/>
            <w:vAlign w:val="center"/>
          </w:tcPr>
          <w:p w14:paraId="43F2A15B" w14:textId="3FB4CB61" w:rsidR="00555554" w:rsidRDefault="007673AD" w:rsidP="00555554">
            <w:pPr>
              <w:pStyle w:val="NormalArial"/>
              <w:tabs>
                <w:tab w:val="left" w:pos="432"/>
              </w:tabs>
              <w:spacing w:before="120"/>
              <w:ind w:left="432" w:hanging="432"/>
              <w:rPr>
                <w:rFonts w:cs="Arial"/>
                <w:color w:val="000000"/>
              </w:rPr>
            </w:pPr>
            <w:r>
              <w:pict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6pt;height:15pt">
                  <v:imagedata r:id="rId12" o:title=""/>
                </v:shape>
              </w:pict>
            </w:r>
            <w:r w:rsidR="00555554" w:rsidRPr="006629C8">
              <w:t xml:space="preserve">  </w:t>
            </w:r>
            <w:hyperlink r:id="rId13" w:history="1">
              <w:r w:rsidR="00555554" w:rsidRPr="00BD53C5">
                <w:rPr>
                  <w:rStyle w:val="Hyperlink"/>
                  <w:rFonts w:cs="Arial"/>
                </w:rPr>
                <w:t>Strategic Plan</w:t>
              </w:r>
            </w:hyperlink>
            <w:r w:rsidR="00555554">
              <w:rPr>
                <w:rFonts w:cs="Arial"/>
                <w:color w:val="000000"/>
              </w:rPr>
              <w:t xml:space="preserve"> Objective 1 – </w:t>
            </w:r>
            <w:r w:rsidR="00555554" w:rsidRPr="00BD53C5">
              <w:rPr>
                <w:rFonts w:cs="Arial"/>
                <w:color w:val="000000"/>
              </w:rPr>
              <w:t>Be an industry leader for grid reliability and resilience</w:t>
            </w:r>
          </w:p>
          <w:p w14:paraId="4E24F7A7" w14:textId="0F28EFD1" w:rsidR="00555554" w:rsidRPr="00BD53C5" w:rsidRDefault="007673AD" w:rsidP="00555554">
            <w:pPr>
              <w:pStyle w:val="NormalArial"/>
              <w:tabs>
                <w:tab w:val="left" w:pos="432"/>
              </w:tabs>
              <w:spacing w:before="120"/>
              <w:ind w:left="432" w:hanging="432"/>
              <w:rPr>
                <w:rFonts w:cs="Arial"/>
                <w:color w:val="000000"/>
              </w:rPr>
            </w:pPr>
            <w:r>
              <w:pict w14:anchorId="613324DE">
                <v:shape id="_x0000_i1026" type="#_x0000_t75" style="width:15.6pt;height:15pt">
                  <v:imagedata r:id="rId12" o:title=""/>
                </v:shape>
              </w:pict>
            </w:r>
            <w:r w:rsidR="00555554" w:rsidRPr="00CD242D">
              <w:t xml:space="preserve">  </w:t>
            </w:r>
            <w:hyperlink r:id="rId14" w:history="1">
              <w:r w:rsidR="00555554" w:rsidRPr="00BD53C5">
                <w:rPr>
                  <w:rStyle w:val="Hyperlink"/>
                  <w:rFonts w:cs="Arial"/>
                </w:rPr>
                <w:t>Strategic Plan</w:t>
              </w:r>
            </w:hyperlink>
            <w:r w:rsidR="00555554">
              <w:rPr>
                <w:rFonts w:cs="Arial"/>
                <w:color w:val="000000"/>
              </w:rPr>
              <w:t xml:space="preserve"> Objective 2 - </w:t>
            </w:r>
            <w:r w:rsidR="00555554" w:rsidRPr="00BD53C5">
              <w:rPr>
                <w:rFonts w:cs="Arial"/>
                <w:color w:val="000000"/>
              </w:rPr>
              <w:t>Enhance the ERCOT region’s economic competitiveness</w:t>
            </w:r>
            <w:r w:rsidR="00555554">
              <w:rPr>
                <w:rFonts w:cs="Arial"/>
                <w:color w:val="000000"/>
              </w:rPr>
              <w:t xml:space="preserve"> </w:t>
            </w:r>
            <w:r w:rsidR="00555554" w:rsidRPr="00BD53C5">
              <w:rPr>
                <w:rFonts w:cs="Arial"/>
                <w:color w:val="000000"/>
              </w:rPr>
              <w:t>with respect to trends in wholesale power rates and retail</w:t>
            </w:r>
            <w:r w:rsidR="00555554">
              <w:rPr>
                <w:rFonts w:cs="Arial"/>
                <w:color w:val="000000"/>
              </w:rPr>
              <w:t xml:space="preserve"> </w:t>
            </w:r>
            <w:r w:rsidR="00555554" w:rsidRPr="00BD53C5">
              <w:rPr>
                <w:rFonts w:cs="Arial"/>
                <w:color w:val="000000"/>
              </w:rPr>
              <w:t>electricity prices to consumers</w:t>
            </w:r>
          </w:p>
          <w:p w14:paraId="7B3D991B" w14:textId="27B2F368" w:rsidR="00555554" w:rsidRPr="00BD53C5" w:rsidRDefault="007673AD" w:rsidP="00555554">
            <w:pPr>
              <w:pStyle w:val="NormalArial"/>
              <w:spacing w:before="120"/>
              <w:ind w:left="432" w:hanging="432"/>
              <w:rPr>
                <w:rFonts w:cs="Arial"/>
                <w:color w:val="000000"/>
              </w:rPr>
            </w:pPr>
            <w:r>
              <w:pict w14:anchorId="021A3F14">
                <v:shape id="_x0000_i1027" type="#_x0000_t75" style="width:15.6pt;height:15pt">
                  <v:imagedata r:id="rId12" o:title=""/>
                </v:shape>
              </w:pict>
            </w:r>
            <w:r w:rsidR="00555554" w:rsidRPr="006629C8">
              <w:t xml:space="preserve">  </w:t>
            </w:r>
            <w:hyperlink r:id="rId15" w:history="1">
              <w:r w:rsidR="00555554" w:rsidRPr="00BD53C5">
                <w:rPr>
                  <w:rStyle w:val="Hyperlink"/>
                  <w:rFonts w:cs="Arial"/>
                </w:rPr>
                <w:t>Strategic Plan</w:t>
              </w:r>
            </w:hyperlink>
            <w:r w:rsidR="00555554">
              <w:rPr>
                <w:rFonts w:cs="Arial"/>
                <w:color w:val="000000"/>
              </w:rPr>
              <w:t xml:space="preserve"> Objective 3 - </w:t>
            </w:r>
            <w:r w:rsidR="00555554" w:rsidRPr="00BD53C5">
              <w:rPr>
                <w:rFonts w:cs="Arial"/>
                <w:color w:val="000000"/>
              </w:rPr>
              <w:t>Advance ERCOT, Inc. as an</w:t>
            </w:r>
            <w:r w:rsidR="00555554">
              <w:rPr>
                <w:rFonts w:cs="Arial"/>
                <w:color w:val="000000"/>
              </w:rPr>
              <w:t xml:space="preserve"> </w:t>
            </w:r>
            <w:r w:rsidR="00555554" w:rsidRPr="00BD53C5">
              <w:rPr>
                <w:rFonts w:cs="Arial"/>
                <w:color w:val="000000"/>
              </w:rPr>
              <w:t>independent leading</w:t>
            </w:r>
            <w:r w:rsidR="00555554">
              <w:rPr>
                <w:rFonts w:cs="Arial"/>
                <w:color w:val="000000"/>
              </w:rPr>
              <w:t xml:space="preserve"> </w:t>
            </w:r>
            <w:r w:rsidR="00555554" w:rsidRPr="00BD53C5">
              <w:rPr>
                <w:rFonts w:cs="Arial"/>
                <w:color w:val="000000"/>
              </w:rPr>
              <w:t xml:space="preserve">industry expert and an </w:t>
            </w:r>
            <w:proofErr w:type="gramStart"/>
            <w:r w:rsidR="00555554" w:rsidRPr="00BD53C5">
              <w:rPr>
                <w:rFonts w:cs="Arial"/>
                <w:color w:val="000000"/>
              </w:rPr>
              <w:t>employer</w:t>
            </w:r>
            <w:proofErr w:type="gramEnd"/>
            <w:r w:rsidR="00555554" w:rsidRPr="00BD53C5">
              <w:rPr>
                <w:rFonts w:cs="Arial"/>
                <w:color w:val="000000"/>
              </w:rPr>
              <w:t xml:space="preserve"> of choice by fostering</w:t>
            </w:r>
            <w:r w:rsidR="00555554">
              <w:rPr>
                <w:rFonts w:cs="Arial"/>
                <w:color w:val="000000"/>
              </w:rPr>
              <w:t xml:space="preserve"> </w:t>
            </w:r>
            <w:r w:rsidR="00555554" w:rsidRPr="00BD53C5">
              <w:rPr>
                <w:rFonts w:cs="Arial"/>
                <w:color w:val="000000"/>
              </w:rPr>
              <w:t>innovation, investing in our people, and emphasizing the</w:t>
            </w:r>
            <w:r w:rsidR="00555554">
              <w:rPr>
                <w:rFonts w:cs="Arial"/>
                <w:color w:val="000000"/>
              </w:rPr>
              <w:t xml:space="preserve"> </w:t>
            </w:r>
            <w:r w:rsidR="00555554" w:rsidRPr="00BD53C5">
              <w:rPr>
                <w:rFonts w:cs="Arial"/>
                <w:color w:val="000000"/>
              </w:rPr>
              <w:t>importance of our mission</w:t>
            </w:r>
          </w:p>
          <w:p w14:paraId="0E922105" w14:textId="2112A5E5" w:rsidR="00E71C39" w:rsidRDefault="007673AD" w:rsidP="00E71C39">
            <w:pPr>
              <w:pStyle w:val="NormalArial"/>
              <w:spacing w:before="120"/>
              <w:rPr>
                <w:iCs/>
                <w:kern w:val="24"/>
              </w:rPr>
            </w:pPr>
            <w:r>
              <w:pict w14:anchorId="7559EE27">
                <v:shape id="_x0000_i1028" type="#_x0000_t75" style="width:15.6pt;height:15pt">
                  <v:imagedata r:id="rId16" o:title=""/>
                </v:shape>
              </w:pict>
            </w:r>
            <w:r w:rsidR="00A46040" w:rsidRPr="006629C8">
              <w:t xml:space="preserve"> </w:t>
            </w:r>
            <w:r w:rsidR="00E71C39" w:rsidRPr="006629C8">
              <w:t xml:space="preserve"> </w:t>
            </w:r>
            <w:r w:rsidR="00ED3965" w:rsidRPr="00344591">
              <w:rPr>
                <w:iCs/>
                <w:kern w:val="24"/>
              </w:rPr>
              <w:t>General system and/or process improvement(s)</w:t>
            </w:r>
          </w:p>
          <w:p w14:paraId="17096D73" w14:textId="38C0B80A" w:rsidR="00E71C39" w:rsidRDefault="007673AD" w:rsidP="00E71C39">
            <w:pPr>
              <w:pStyle w:val="NormalArial"/>
              <w:spacing w:before="120"/>
            </w:pPr>
            <w:r>
              <w:pict w14:anchorId="4C6ED319">
                <v:shape id="_x0000_i1029" type="#_x0000_t75" style="width:15.6pt;height:15pt">
                  <v:imagedata r:id="rId12" o:title=""/>
                </v:shape>
              </w:pict>
            </w:r>
            <w:r w:rsidR="00E71C39" w:rsidRPr="006629C8">
              <w:t xml:space="preserve">  </w:t>
            </w:r>
            <w:r w:rsidR="00E71C39">
              <w:rPr>
                <w:iCs/>
                <w:kern w:val="24"/>
              </w:rPr>
              <w:t>Regulatory requirements</w:t>
            </w:r>
          </w:p>
          <w:p w14:paraId="5FB89AD5" w14:textId="2B1EA28B" w:rsidR="00E71C39" w:rsidRPr="00CD242D" w:rsidRDefault="007673AD" w:rsidP="00E71C39">
            <w:pPr>
              <w:pStyle w:val="NormalArial"/>
              <w:spacing w:before="120"/>
              <w:rPr>
                <w:rFonts w:cs="Arial"/>
                <w:color w:val="000000"/>
              </w:rPr>
            </w:pPr>
            <w:r>
              <w:pict w14:anchorId="52A53E32">
                <v:shape id="_x0000_i1030" type="#_x0000_t75" style="width:15.6pt;height:15pt">
                  <v:imagedata r:id="rId12" o:title=""/>
                </v:shape>
              </w:pict>
            </w:r>
            <w:r w:rsidR="00E71C39"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 xml:space="preserve">ONLY ONE – if more than one </w:t>
            </w:r>
            <w:proofErr w:type="gramStart"/>
            <w:r w:rsidR="00555554">
              <w:rPr>
                <w:i/>
                <w:sz w:val="20"/>
                <w:szCs w:val="20"/>
              </w:rPr>
              <w:t>apply</w:t>
            </w:r>
            <w:proofErr w:type="gramEnd"/>
            <w:r w:rsidR="00555554">
              <w:rPr>
                <w:i/>
                <w:sz w:val="20"/>
                <w:szCs w:val="20"/>
              </w:rPr>
              <w:t>, please select the ONE that is most relevant)</w:t>
            </w:r>
          </w:p>
        </w:tc>
      </w:tr>
      <w:tr w:rsidR="00625E5D" w14:paraId="3F80A5FA" w14:textId="77777777" w:rsidTr="00DA178C">
        <w:trPr>
          <w:trHeight w:val="518"/>
        </w:trPr>
        <w:tc>
          <w:tcPr>
            <w:tcW w:w="2857" w:type="dxa"/>
            <w:gridSpan w:val="2"/>
            <w:shd w:val="clear" w:color="auto" w:fill="FFFFFF" w:themeFill="background1"/>
            <w:vAlign w:val="center"/>
          </w:tcPr>
          <w:p w14:paraId="6ABB5F27" w14:textId="61EC6BB8" w:rsidR="00625E5D" w:rsidRDefault="00555554" w:rsidP="00F44236">
            <w:pPr>
              <w:pStyle w:val="Header"/>
            </w:pPr>
            <w:r>
              <w:t>Justification of Reason for Revision and Market Impacts</w:t>
            </w:r>
          </w:p>
        </w:tc>
        <w:tc>
          <w:tcPr>
            <w:tcW w:w="7583" w:type="dxa"/>
            <w:gridSpan w:val="2"/>
            <w:vAlign w:val="center"/>
          </w:tcPr>
          <w:p w14:paraId="451110C5" w14:textId="47A4B8E1" w:rsidR="00734127" w:rsidRDefault="005A090F" w:rsidP="007673AD">
            <w:pPr>
              <w:pStyle w:val="Header"/>
              <w:spacing w:before="120" w:after="120"/>
              <w:rPr>
                <w:b w:val="0"/>
                <w:bCs w:val="0"/>
              </w:rPr>
            </w:pPr>
            <w:r w:rsidRPr="00577B84">
              <w:rPr>
                <w:b w:val="0"/>
                <w:bCs w:val="0"/>
              </w:rPr>
              <w:t>The Public Utility Regulatory Act (PURA) §39.151 (a)(2) requires</w:t>
            </w:r>
            <w:r w:rsidR="00734127" w:rsidRPr="00577B84">
              <w:rPr>
                <w:b w:val="0"/>
                <w:bCs w:val="0"/>
              </w:rPr>
              <w:t xml:space="preserve"> </w:t>
            </w:r>
            <w:r w:rsidRPr="00577B84">
              <w:rPr>
                <w:b w:val="0"/>
                <w:bCs w:val="0"/>
              </w:rPr>
              <w:t>that ERCOT must “ensure the reliability and adequacy of the regional electrical network</w:t>
            </w:r>
            <w:r w:rsidR="00577B84">
              <w:rPr>
                <w:b w:val="0"/>
                <w:bCs w:val="0"/>
              </w:rPr>
              <w:t>.</w:t>
            </w:r>
            <w:r w:rsidRPr="00577B84">
              <w:rPr>
                <w:b w:val="0"/>
                <w:bCs w:val="0"/>
              </w:rPr>
              <w:t xml:space="preserve">”  </w:t>
            </w:r>
            <w:r w:rsidR="00734127" w:rsidRPr="00577B84">
              <w:rPr>
                <w:b w:val="0"/>
                <w:bCs w:val="0"/>
              </w:rPr>
              <w:t>S</w:t>
            </w:r>
            <w:r w:rsidRPr="00577B84">
              <w:rPr>
                <w:b w:val="0"/>
                <w:bCs w:val="0"/>
              </w:rPr>
              <w:t xml:space="preserve">ection 6.5.1.1 </w:t>
            </w:r>
            <w:r w:rsidR="00734127" w:rsidRPr="00577B84">
              <w:rPr>
                <w:b w:val="0"/>
                <w:bCs w:val="0"/>
              </w:rPr>
              <w:t xml:space="preserve">authorizes ERCOT to perform specific actions for the limited purpose of securely </w:t>
            </w:r>
            <w:r w:rsidR="00E345C0">
              <w:rPr>
                <w:b w:val="0"/>
                <w:bCs w:val="0"/>
              </w:rPr>
              <w:t>operating</w:t>
            </w:r>
            <w:r w:rsidR="00734127" w:rsidRPr="00577B84">
              <w:rPr>
                <w:b w:val="0"/>
                <w:bCs w:val="0"/>
              </w:rPr>
              <w:t xml:space="preserve"> the ERCOT Transmission Grid under the standards specified in North American Electric Reliability Corporation (NERC) Standards, the Nodal Operating Guides and the Protocols.  These additional </w:t>
            </w:r>
            <w:r w:rsidR="001E3842" w:rsidRPr="00577B84">
              <w:rPr>
                <w:b w:val="0"/>
                <w:bCs w:val="0"/>
              </w:rPr>
              <w:t xml:space="preserve">actions </w:t>
            </w:r>
            <w:r w:rsidR="001E3842">
              <w:rPr>
                <w:b w:val="0"/>
                <w:bCs w:val="0"/>
              </w:rPr>
              <w:t xml:space="preserve">noted under Section 6.5.1.1 </w:t>
            </w:r>
            <w:r w:rsidR="00CE4F5A">
              <w:rPr>
                <w:b w:val="0"/>
                <w:bCs w:val="0"/>
              </w:rPr>
              <w:t xml:space="preserve">might be needed </w:t>
            </w:r>
            <w:r w:rsidR="00734127" w:rsidRPr="00577B84">
              <w:rPr>
                <w:b w:val="0"/>
                <w:bCs w:val="0"/>
              </w:rPr>
              <w:t>to prevent an imminent Emergency Condition or to restore the ERCOT Transmission Grid to a secure state in the event of an ERCOT Transmission Grid Emergency Condition.</w:t>
            </w:r>
          </w:p>
          <w:p w14:paraId="099A99A8" w14:textId="766F28BB" w:rsidR="00170B83" w:rsidRPr="00981165" w:rsidRDefault="00170B83" w:rsidP="007673AD">
            <w:pPr>
              <w:pStyle w:val="Header"/>
              <w:spacing w:before="120" w:after="120"/>
            </w:pPr>
            <w:r>
              <w:rPr>
                <w:b w:val="0"/>
                <w:bCs w:val="0"/>
              </w:rPr>
              <w:t xml:space="preserve">ERCOT has utilized </w:t>
            </w:r>
            <w:r w:rsidR="00DC3ADA" w:rsidRPr="00577B84">
              <w:rPr>
                <w:b w:val="0"/>
                <w:bCs w:val="0"/>
              </w:rPr>
              <w:t>Section 6.5.1.1</w:t>
            </w:r>
            <w:r w:rsidR="00DC3ADA">
              <w:rPr>
                <w:b w:val="0"/>
                <w:bCs w:val="0"/>
              </w:rPr>
              <w:t xml:space="preserve"> to seek additional capacity </w:t>
            </w:r>
            <w:r w:rsidR="00922BD9">
              <w:rPr>
                <w:b w:val="0"/>
                <w:bCs w:val="0"/>
              </w:rPr>
              <w:t>four</w:t>
            </w:r>
            <w:r w:rsidR="00DC3ADA">
              <w:rPr>
                <w:b w:val="0"/>
                <w:bCs w:val="0"/>
              </w:rPr>
              <w:t xml:space="preserve"> </w:t>
            </w:r>
            <w:r w:rsidR="00342768">
              <w:rPr>
                <w:b w:val="0"/>
                <w:bCs w:val="0"/>
              </w:rPr>
              <w:t xml:space="preserve">times </w:t>
            </w:r>
            <w:r w:rsidR="00700C59">
              <w:rPr>
                <w:b w:val="0"/>
                <w:bCs w:val="0"/>
              </w:rPr>
              <w:t>since</w:t>
            </w:r>
            <w:r w:rsidR="009B7905">
              <w:rPr>
                <w:b w:val="0"/>
                <w:bCs w:val="0"/>
              </w:rPr>
              <w:t xml:space="preserve"> </w:t>
            </w:r>
            <w:r w:rsidR="006A487D">
              <w:rPr>
                <w:b w:val="0"/>
                <w:bCs w:val="0"/>
              </w:rPr>
              <w:t>Nodal</w:t>
            </w:r>
            <w:r w:rsidR="002A38BF">
              <w:rPr>
                <w:b w:val="0"/>
                <w:bCs w:val="0"/>
              </w:rPr>
              <w:t xml:space="preserve"> Market go</w:t>
            </w:r>
            <w:r w:rsidR="006A487D">
              <w:rPr>
                <w:b w:val="0"/>
                <w:bCs w:val="0"/>
              </w:rPr>
              <w:t>-</w:t>
            </w:r>
            <w:r w:rsidR="002A38BF">
              <w:rPr>
                <w:b w:val="0"/>
                <w:bCs w:val="0"/>
              </w:rPr>
              <w:t>live</w:t>
            </w:r>
            <w:r w:rsidR="00AA3083">
              <w:rPr>
                <w:b w:val="0"/>
                <w:bCs w:val="0"/>
              </w:rPr>
              <w:t>:</w:t>
            </w:r>
            <w:r w:rsidR="006A487D">
              <w:rPr>
                <w:b w:val="0"/>
                <w:bCs w:val="0"/>
              </w:rPr>
              <w:t xml:space="preserve"> </w:t>
            </w:r>
            <w:r w:rsidR="004D2EFB">
              <w:rPr>
                <w:b w:val="0"/>
                <w:bCs w:val="0"/>
              </w:rPr>
              <w:t>summer</w:t>
            </w:r>
            <w:r w:rsidR="00D30695">
              <w:rPr>
                <w:b w:val="0"/>
                <w:bCs w:val="0"/>
              </w:rPr>
              <w:t xml:space="preserve"> of</w:t>
            </w:r>
            <w:r w:rsidR="004D2EFB">
              <w:rPr>
                <w:b w:val="0"/>
                <w:bCs w:val="0"/>
              </w:rPr>
              <w:t xml:space="preserve"> 2011</w:t>
            </w:r>
            <w:r w:rsidR="00D30695">
              <w:rPr>
                <w:b w:val="0"/>
                <w:bCs w:val="0"/>
              </w:rPr>
              <w:t xml:space="preserve">; winter </w:t>
            </w:r>
            <w:r w:rsidR="004B7A98">
              <w:rPr>
                <w:b w:val="0"/>
                <w:bCs w:val="0"/>
              </w:rPr>
              <w:t>of 2023-2024</w:t>
            </w:r>
            <w:r w:rsidR="00D30695">
              <w:rPr>
                <w:b w:val="0"/>
                <w:bCs w:val="0"/>
              </w:rPr>
              <w:t xml:space="preserve">; </w:t>
            </w:r>
            <w:r w:rsidR="007637CA">
              <w:rPr>
                <w:b w:val="0"/>
                <w:bCs w:val="0"/>
              </w:rPr>
              <w:t>summer of 2024</w:t>
            </w:r>
            <w:r w:rsidR="00D30695">
              <w:rPr>
                <w:b w:val="0"/>
                <w:bCs w:val="0"/>
              </w:rPr>
              <w:t xml:space="preserve">; </w:t>
            </w:r>
            <w:r w:rsidR="007637CA">
              <w:rPr>
                <w:b w:val="0"/>
                <w:bCs w:val="0"/>
              </w:rPr>
              <w:t xml:space="preserve">and the period </w:t>
            </w:r>
            <w:r w:rsidR="00E56E98">
              <w:rPr>
                <w:b w:val="0"/>
                <w:bCs w:val="0"/>
              </w:rPr>
              <w:t xml:space="preserve">from </w:t>
            </w:r>
            <w:r w:rsidR="00E56E98" w:rsidRPr="00E56E98">
              <w:rPr>
                <w:b w:val="0"/>
                <w:bCs w:val="0"/>
              </w:rPr>
              <w:t>April 1, 2025</w:t>
            </w:r>
            <w:r w:rsidR="00E56E98" w:rsidRPr="003C4682">
              <w:rPr>
                <w:b w:val="0"/>
                <w:bCs w:val="0"/>
              </w:rPr>
              <w:t>,</w:t>
            </w:r>
            <w:r w:rsidR="00E56E98" w:rsidRPr="00E56E98">
              <w:rPr>
                <w:b w:val="0"/>
                <w:bCs w:val="0"/>
              </w:rPr>
              <w:t xml:space="preserve"> through March 31, 2027</w:t>
            </w:r>
            <w:r w:rsidR="00001766">
              <w:rPr>
                <w:b w:val="0"/>
                <w:bCs w:val="0"/>
              </w:rPr>
              <w:t xml:space="preserve">.  The first </w:t>
            </w:r>
            <w:r w:rsidR="00D30695">
              <w:rPr>
                <w:b w:val="0"/>
                <w:bCs w:val="0"/>
              </w:rPr>
              <w:t>two</w:t>
            </w:r>
            <w:r w:rsidR="00001766">
              <w:rPr>
                <w:b w:val="0"/>
                <w:bCs w:val="0"/>
              </w:rPr>
              <w:t xml:space="preserve"> time</w:t>
            </w:r>
            <w:r w:rsidR="00D30695">
              <w:rPr>
                <w:b w:val="0"/>
                <w:bCs w:val="0"/>
              </w:rPr>
              <w:t>s</w:t>
            </w:r>
            <w:r w:rsidR="00CE6F0F">
              <w:rPr>
                <w:b w:val="0"/>
                <w:bCs w:val="0"/>
              </w:rPr>
              <w:t xml:space="preserve"> </w:t>
            </w:r>
            <w:r w:rsidR="00D30695">
              <w:rPr>
                <w:b w:val="0"/>
                <w:bCs w:val="0"/>
              </w:rPr>
              <w:t xml:space="preserve">were </w:t>
            </w:r>
            <w:r w:rsidR="00CE6F0F">
              <w:rPr>
                <w:b w:val="0"/>
                <w:bCs w:val="0"/>
              </w:rPr>
              <w:t>regarding a</w:t>
            </w:r>
            <w:r w:rsidR="00D30695">
              <w:rPr>
                <w:b w:val="0"/>
                <w:bCs w:val="0"/>
              </w:rPr>
              <w:t>n</w:t>
            </w:r>
            <w:r w:rsidR="00CE6F0F">
              <w:rPr>
                <w:b w:val="0"/>
                <w:bCs w:val="0"/>
              </w:rPr>
              <w:t xml:space="preserve"> </w:t>
            </w:r>
            <w:r w:rsidR="00CE6F0F" w:rsidRPr="00CE6F0F">
              <w:rPr>
                <w:b w:val="0"/>
                <w:bCs w:val="0"/>
              </w:rPr>
              <w:t>ERCOT-</w:t>
            </w:r>
            <w:r w:rsidR="00487D4B">
              <w:rPr>
                <w:b w:val="0"/>
                <w:bCs w:val="0"/>
              </w:rPr>
              <w:t>w</w:t>
            </w:r>
            <w:r w:rsidR="00487D4B" w:rsidRPr="00CE6F0F">
              <w:rPr>
                <w:b w:val="0"/>
                <w:bCs w:val="0"/>
              </w:rPr>
              <w:t xml:space="preserve">ide </w:t>
            </w:r>
            <w:r w:rsidR="00487D4B">
              <w:rPr>
                <w:b w:val="0"/>
                <w:bCs w:val="0"/>
              </w:rPr>
              <w:t>i</w:t>
            </w:r>
            <w:r w:rsidR="00487D4B" w:rsidRPr="00CE6F0F">
              <w:rPr>
                <w:b w:val="0"/>
                <w:bCs w:val="0"/>
              </w:rPr>
              <w:t>nsufficiency</w:t>
            </w:r>
            <w:r w:rsidR="00D30695">
              <w:rPr>
                <w:b w:val="0"/>
                <w:bCs w:val="0"/>
              </w:rPr>
              <w:t xml:space="preserve">; </w:t>
            </w:r>
            <w:r w:rsidR="00CE6F0F">
              <w:rPr>
                <w:b w:val="0"/>
                <w:bCs w:val="0"/>
              </w:rPr>
              <w:t xml:space="preserve">the </w:t>
            </w:r>
            <w:r w:rsidR="00CD004A">
              <w:rPr>
                <w:b w:val="0"/>
                <w:bCs w:val="0"/>
              </w:rPr>
              <w:t>last</w:t>
            </w:r>
            <w:r w:rsidR="00CE6F0F">
              <w:rPr>
                <w:b w:val="0"/>
                <w:bCs w:val="0"/>
              </w:rPr>
              <w:t xml:space="preserve"> two times were regarding </w:t>
            </w:r>
            <w:r w:rsidR="002A565B" w:rsidRPr="002A565B">
              <w:rPr>
                <w:b w:val="0"/>
                <w:bCs w:val="0"/>
              </w:rPr>
              <w:t xml:space="preserve">relief on relevant </w:t>
            </w:r>
            <w:r w:rsidR="002A565B" w:rsidRPr="002A565B">
              <w:rPr>
                <w:b w:val="0"/>
                <w:bCs w:val="0"/>
              </w:rPr>
              <w:lastRenderedPageBreak/>
              <w:t xml:space="preserve">transmission facilities (South Texas </w:t>
            </w:r>
            <w:r w:rsidR="00487D4B" w:rsidRPr="00487D4B">
              <w:rPr>
                <w:b w:val="0"/>
                <w:bCs w:val="0"/>
              </w:rPr>
              <w:t>Interconnection Reliability Operating Limit</w:t>
            </w:r>
            <w:r w:rsidR="00487D4B">
              <w:rPr>
                <w:b w:val="0"/>
                <w:bCs w:val="0"/>
              </w:rPr>
              <w:t>s (</w:t>
            </w:r>
            <w:r w:rsidR="002A565B" w:rsidRPr="002A565B">
              <w:rPr>
                <w:b w:val="0"/>
                <w:bCs w:val="0"/>
              </w:rPr>
              <w:t>IROLs</w:t>
            </w:r>
            <w:r w:rsidR="00487D4B">
              <w:rPr>
                <w:b w:val="0"/>
                <w:bCs w:val="0"/>
              </w:rPr>
              <w:t>)</w:t>
            </w:r>
            <w:r w:rsidR="002A565B" w:rsidRPr="002A565B">
              <w:rPr>
                <w:b w:val="0"/>
                <w:bCs w:val="0"/>
              </w:rPr>
              <w:t>)</w:t>
            </w:r>
            <w:r w:rsidR="002A565B">
              <w:rPr>
                <w:b w:val="0"/>
                <w:bCs w:val="0"/>
              </w:rPr>
              <w:t xml:space="preserve">, </w:t>
            </w:r>
            <w:r w:rsidR="0084531D">
              <w:rPr>
                <w:b w:val="0"/>
                <w:bCs w:val="0"/>
              </w:rPr>
              <w:t xml:space="preserve">with the final time specifically seeking alternatives to </w:t>
            </w:r>
            <w:r w:rsidR="00E8303F" w:rsidRPr="00E8303F">
              <w:rPr>
                <w:b w:val="0"/>
                <w:bCs w:val="0"/>
              </w:rPr>
              <w:t>the provision of service by one or more of the Life Cycle Power mobile units</w:t>
            </w:r>
            <w:r w:rsidR="00E8303F" w:rsidRPr="00D30695">
              <w:rPr>
                <w:b w:val="0"/>
                <w:bCs w:val="0"/>
              </w:rPr>
              <w:t xml:space="preserve"> </w:t>
            </w:r>
            <w:r w:rsidR="00E8303F" w:rsidRPr="002A38BF">
              <w:rPr>
                <w:b w:val="0"/>
                <w:bCs w:val="0"/>
              </w:rPr>
              <w:t xml:space="preserve">or by </w:t>
            </w:r>
            <w:r w:rsidR="00005FDB" w:rsidRPr="002A38BF">
              <w:rPr>
                <w:b w:val="0"/>
                <w:bCs w:val="0"/>
              </w:rPr>
              <w:t>a</w:t>
            </w:r>
            <w:r w:rsidR="000250AC" w:rsidRPr="002A38BF">
              <w:rPr>
                <w:b w:val="0"/>
                <w:bCs w:val="0"/>
              </w:rPr>
              <w:t>n</w:t>
            </w:r>
            <w:r w:rsidR="00005FDB" w:rsidRPr="002A38BF">
              <w:rPr>
                <w:b w:val="0"/>
                <w:bCs w:val="0"/>
              </w:rPr>
              <w:t xml:space="preserve"> </w:t>
            </w:r>
            <w:r w:rsidR="000250AC" w:rsidRPr="002A38BF">
              <w:rPr>
                <w:b w:val="0"/>
                <w:bCs w:val="0"/>
              </w:rPr>
              <w:t>RMR</w:t>
            </w:r>
            <w:r w:rsidR="00005FDB" w:rsidRPr="002A38BF">
              <w:rPr>
                <w:b w:val="0"/>
                <w:bCs w:val="0"/>
              </w:rPr>
              <w:t xml:space="preserve"> Agreement for </w:t>
            </w:r>
            <w:proofErr w:type="spellStart"/>
            <w:r w:rsidR="00E8303F" w:rsidRPr="002A38BF">
              <w:rPr>
                <w:b w:val="0"/>
                <w:bCs w:val="0"/>
              </w:rPr>
              <w:t>Braunig</w:t>
            </w:r>
            <w:proofErr w:type="spellEnd"/>
            <w:r w:rsidR="00E8303F" w:rsidRPr="002A38BF">
              <w:rPr>
                <w:b w:val="0"/>
                <w:bCs w:val="0"/>
              </w:rPr>
              <w:t xml:space="preserve"> Units 1 &amp;</w:t>
            </w:r>
            <w:r w:rsidR="00005FDB" w:rsidRPr="002A38BF">
              <w:rPr>
                <w:b w:val="0"/>
                <w:bCs w:val="0"/>
              </w:rPr>
              <w:t xml:space="preserve"> 2</w:t>
            </w:r>
            <w:r w:rsidR="00005FDB" w:rsidRPr="00D30695">
              <w:rPr>
                <w:b w:val="0"/>
                <w:bCs w:val="0"/>
              </w:rPr>
              <w:t xml:space="preserve">. </w:t>
            </w:r>
            <w:r w:rsidR="00342768">
              <w:rPr>
                <w:b w:val="0"/>
                <w:bCs w:val="0"/>
              </w:rPr>
              <w:t xml:space="preserve"> During </w:t>
            </w:r>
            <w:r w:rsidR="00CD1A7B">
              <w:rPr>
                <w:b w:val="0"/>
                <w:bCs w:val="0"/>
              </w:rPr>
              <w:t>the latter of those</w:t>
            </w:r>
            <w:r w:rsidR="00342768">
              <w:rPr>
                <w:b w:val="0"/>
                <w:bCs w:val="0"/>
              </w:rPr>
              <w:t xml:space="preserve"> </w:t>
            </w:r>
            <w:r w:rsidR="00817D96">
              <w:rPr>
                <w:b w:val="0"/>
                <w:bCs w:val="0"/>
              </w:rPr>
              <w:t>requests</w:t>
            </w:r>
            <w:r w:rsidR="00342768">
              <w:rPr>
                <w:b w:val="0"/>
                <w:bCs w:val="0"/>
              </w:rPr>
              <w:t xml:space="preserve">, ERCOT committed to </w:t>
            </w:r>
            <w:proofErr w:type="gramStart"/>
            <w:r w:rsidR="00342768">
              <w:rPr>
                <w:b w:val="0"/>
                <w:bCs w:val="0"/>
              </w:rPr>
              <w:t>revise</w:t>
            </w:r>
            <w:proofErr w:type="gramEnd"/>
            <w:r w:rsidR="00342768">
              <w:rPr>
                <w:b w:val="0"/>
                <w:bCs w:val="0"/>
              </w:rPr>
              <w:t xml:space="preserve"> its Protocols to more formally provide the PUCT with notice </w:t>
            </w:r>
            <w:r w:rsidR="00237E42">
              <w:rPr>
                <w:b w:val="0"/>
                <w:bCs w:val="0"/>
              </w:rPr>
              <w:t>when</w:t>
            </w:r>
            <w:r w:rsidR="00342768">
              <w:rPr>
                <w:b w:val="0"/>
                <w:bCs w:val="0"/>
              </w:rPr>
              <w:t xml:space="preserve"> ERCOT was </w:t>
            </w:r>
            <w:r w:rsidR="00237E42">
              <w:rPr>
                <w:b w:val="0"/>
                <w:bCs w:val="0"/>
              </w:rPr>
              <w:t xml:space="preserve">either </w:t>
            </w:r>
            <w:r w:rsidR="00342768">
              <w:rPr>
                <w:b w:val="0"/>
                <w:bCs w:val="0"/>
              </w:rPr>
              <w:t>seeking additional capacity</w:t>
            </w:r>
            <w:r w:rsidR="00EE46C4">
              <w:rPr>
                <w:b w:val="0"/>
                <w:bCs w:val="0"/>
              </w:rPr>
              <w:t xml:space="preserve"> through </w:t>
            </w:r>
            <w:r w:rsidR="00EE46C4" w:rsidRPr="00577B84">
              <w:rPr>
                <w:b w:val="0"/>
                <w:bCs w:val="0"/>
              </w:rPr>
              <w:t>Section 6.5.1.1</w:t>
            </w:r>
            <w:r w:rsidR="00EE46C4">
              <w:rPr>
                <w:b w:val="0"/>
                <w:bCs w:val="0"/>
              </w:rPr>
              <w:t xml:space="preserve"> or </w:t>
            </w:r>
            <w:r w:rsidR="001E3E1C">
              <w:rPr>
                <w:b w:val="0"/>
                <w:bCs w:val="0"/>
              </w:rPr>
              <w:t>through statute</w:t>
            </w:r>
            <w:r w:rsidR="00342768">
              <w:rPr>
                <w:b w:val="0"/>
                <w:bCs w:val="0"/>
              </w:rPr>
              <w:t xml:space="preserve">.  Revisions in this NPRR therefore </w:t>
            </w:r>
            <w:r w:rsidR="00C72AD1">
              <w:rPr>
                <w:b w:val="0"/>
                <w:bCs w:val="0"/>
              </w:rPr>
              <w:t>include language that provides</w:t>
            </w:r>
            <w:r w:rsidR="00342768">
              <w:rPr>
                <w:b w:val="0"/>
                <w:bCs w:val="0"/>
              </w:rPr>
              <w:t xml:space="preserve"> greater transparency and notice to the PUCT. </w:t>
            </w:r>
          </w:p>
          <w:p w14:paraId="2C127D46" w14:textId="2403295E" w:rsidR="005A090F" w:rsidRDefault="00342768" w:rsidP="005A090F">
            <w:pPr>
              <w:pStyle w:val="NormalArial"/>
              <w:spacing w:before="120" w:after="120"/>
            </w:pPr>
            <w:bookmarkStart w:id="3" w:name="_Hlk212104975"/>
            <w:r>
              <w:rPr>
                <w:iCs/>
                <w:kern w:val="24"/>
                <w:szCs w:val="20"/>
              </w:rPr>
              <w:t>Additionally, i</w:t>
            </w:r>
            <w:r w:rsidR="00E345C0">
              <w:rPr>
                <w:iCs/>
                <w:kern w:val="24"/>
                <w:szCs w:val="20"/>
              </w:rPr>
              <w:t xml:space="preserve">n evaluating </w:t>
            </w:r>
            <w:r w:rsidR="0020148B">
              <w:rPr>
                <w:iCs/>
                <w:kern w:val="24"/>
                <w:szCs w:val="20"/>
              </w:rPr>
              <w:t xml:space="preserve">and procuring </w:t>
            </w:r>
            <w:r w:rsidR="00E345C0">
              <w:rPr>
                <w:iCs/>
                <w:kern w:val="24"/>
                <w:szCs w:val="20"/>
              </w:rPr>
              <w:t>capacity needs to prevent an Emergency Condition, t</w:t>
            </w:r>
            <w:r w:rsidR="00254F14">
              <w:rPr>
                <w:iCs/>
                <w:kern w:val="24"/>
                <w:szCs w:val="20"/>
              </w:rPr>
              <w:t>he current Protocols</w:t>
            </w:r>
            <w:r w:rsidR="00E345C0">
              <w:rPr>
                <w:iCs/>
                <w:kern w:val="24"/>
                <w:szCs w:val="20"/>
              </w:rPr>
              <w:t xml:space="preserve"> limit </w:t>
            </w:r>
            <w:r w:rsidR="00254F14">
              <w:rPr>
                <w:iCs/>
                <w:kern w:val="24"/>
                <w:szCs w:val="20"/>
              </w:rPr>
              <w:t xml:space="preserve">ERCOT </w:t>
            </w:r>
            <w:r w:rsidR="00577B84">
              <w:rPr>
                <w:iCs/>
                <w:kern w:val="24"/>
                <w:szCs w:val="20"/>
              </w:rPr>
              <w:t xml:space="preserve">to </w:t>
            </w:r>
            <w:r w:rsidR="00B37B6C">
              <w:rPr>
                <w:iCs/>
                <w:kern w:val="24"/>
                <w:szCs w:val="20"/>
              </w:rPr>
              <w:t>evaluat</w:t>
            </w:r>
            <w:r w:rsidR="00577B84">
              <w:rPr>
                <w:iCs/>
                <w:kern w:val="24"/>
                <w:szCs w:val="20"/>
              </w:rPr>
              <w:t>ing</w:t>
            </w:r>
            <w:r w:rsidR="00B37B6C">
              <w:rPr>
                <w:iCs/>
                <w:kern w:val="24"/>
                <w:szCs w:val="20"/>
              </w:rPr>
              <w:t xml:space="preserve"> only </w:t>
            </w:r>
            <w:r w:rsidR="00254F14">
              <w:rPr>
                <w:iCs/>
                <w:kern w:val="24"/>
                <w:szCs w:val="20"/>
              </w:rPr>
              <w:t xml:space="preserve">the </w:t>
            </w:r>
            <w:r w:rsidR="00254F14" w:rsidRPr="003C4682">
              <w:rPr>
                <w:iCs/>
                <w:kern w:val="24"/>
                <w:szCs w:val="20"/>
              </w:rPr>
              <w:t xml:space="preserve">current or next </w:t>
            </w:r>
            <w:r w:rsidR="002934B0" w:rsidRPr="003C4682">
              <w:rPr>
                <w:iCs/>
                <w:kern w:val="24"/>
                <w:szCs w:val="20"/>
              </w:rPr>
              <w:t>S</w:t>
            </w:r>
            <w:r w:rsidR="00254F14" w:rsidRPr="003C4682">
              <w:rPr>
                <w:iCs/>
                <w:kern w:val="24"/>
                <w:szCs w:val="20"/>
              </w:rPr>
              <w:t>eason</w:t>
            </w:r>
            <w:r w:rsidR="00887A53">
              <w:rPr>
                <w:iCs/>
                <w:kern w:val="24"/>
                <w:szCs w:val="20"/>
              </w:rPr>
              <w:t xml:space="preserve"> </w:t>
            </w:r>
            <w:r w:rsidR="007C758A">
              <w:rPr>
                <w:iCs/>
                <w:kern w:val="24"/>
                <w:szCs w:val="20"/>
              </w:rPr>
              <w:t xml:space="preserve">and </w:t>
            </w:r>
            <w:r w:rsidR="0033685A">
              <w:rPr>
                <w:iCs/>
                <w:kern w:val="24"/>
                <w:szCs w:val="20"/>
              </w:rPr>
              <w:t>only consider</w:t>
            </w:r>
            <w:r w:rsidR="009907E4">
              <w:rPr>
                <w:iCs/>
                <w:kern w:val="24"/>
                <w:szCs w:val="20"/>
              </w:rPr>
              <w:t>ing</w:t>
            </w:r>
            <w:r w:rsidR="0033685A">
              <w:rPr>
                <w:iCs/>
                <w:kern w:val="24"/>
                <w:szCs w:val="20"/>
              </w:rPr>
              <w:t xml:space="preserve"> </w:t>
            </w:r>
            <w:r w:rsidR="00254F14">
              <w:rPr>
                <w:iCs/>
                <w:kern w:val="24"/>
                <w:szCs w:val="20"/>
              </w:rPr>
              <w:t xml:space="preserve">existing capacity </w:t>
            </w:r>
            <w:r w:rsidR="00254F14">
              <w:t xml:space="preserve">that may be used to maintain ERCOT System reliability in a manner not otherwise delineated in the Protocols and the Nodal Operating Guides.  </w:t>
            </w:r>
            <w:bookmarkEnd w:id="3"/>
            <w:r w:rsidR="00254F14">
              <w:t xml:space="preserve">This limitation </w:t>
            </w:r>
            <w:r w:rsidR="00887A53">
              <w:t xml:space="preserve">could prevent </w:t>
            </w:r>
            <w:r w:rsidR="00254F14">
              <w:t xml:space="preserve">ERCOT </w:t>
            </w:r>
            <w:r w:rsidR="00887A53">
              <w:t xml:space="preserve">from taking </w:t>
            </w:r>
            <w:r w:rsidR="00254F14">
              <w:t xml:space="preserve">the necessary steps to secure capacity that </w:t>
            </w:r>
            <w:r w:rsidR="006B607A">
              <w:t>could</w:t>
            </w:r>
            <w:r w:rsidR="00254F14">
              <w:t xml:space="preserve"> </w:t>
            </w:r>
            <w:r w:rsidR="00887A53">
              <w:t>avert</w:t>
            </w:r>
            <w:r w:rsidR="00254F14">
              <w:t xml:space="preserve"> an anticipated Emergency Condition.  To this end, ERCOT </w:t>
            </w:r>
            <w:r w:rsidR="008273DF">
              <w:t>has provided la</w:t>
            </w:r>
            <w:r w:rsidR="001222D1">
              <w:t>nguage to specify</w:t>
            </w:r>
            <w:r w:rsidR="00254F14">
              <w:t xml:space="preserve"> that the study period to evaluate and potentially contract for capacity be extended up to a </w:t>
            </w:r>
            <w:r w:rsidR="00D30695">
              <w:t>two</w:t>
            </w:r>
            <w:r w:rsidR="00254F14">
              <w:t>-year period</w:t>
            </w:r>
            <w:r w:rsidR="006B607A">
              <w:t>, if ERCOT studies support the need</w:t>
            </w:r>
            <w:r w:rsidR="00704F2E">
              <w:t xml:space="preserve">, </w:t>
            </w:r>
            <w:r w:rsidR="00235A99">
              <w:t xml:space="preserve">potentially </w:t>
            </w:r>
            <w:r w:rsidR="00704F2E">
              <w:t xml:space="preserve">resulting in the following </w:t>
            </w:r>
            <w:r w:rsidR="006B607A">
              <w:t>benefits:</w:t>
            </w:r>
          </w:p>
          <w:p w14:paraId="6E7F61B6" w14:textId="13E161FA" w:rsidR="006B607A" w:rsidRDefault="002C4693" w:rsidP="00AD1199">
            <w:pPr>
              <w:pStyle w:val="NormalArial"/>
              <w:numPr>
                <w:ilvl w:val="0"/>
                <w:numId w:val="21"/>
              </w:numPr>
              <w:spacing w:before="120" w:after="120"/>
              <w:rPr>
                <w:iCs/>
                <w:kern w:val="24"/>
                <w:szCs w:val="20"/>
              </w:rPr>
            </w:pPr>
            <w:r>
              <w:rPr>
                <w:iCs/>
                <w:kern w:val="24"/>
                <w:szCs w:val="20"/>
              </w:rPr>
              <w:t>Help</w:t>
            </w:r>
            <w:r w:rsidR="00092AD0">
              <w:rPr>
                <w:iCs/>
                <w:kern w:val="24"/>
                <w:szCs w:val="20"/>
              </w:rPr>
              <w:t>s</w:t>
            </w:r>
            <w:r>
              <w:rPr>
                <w:iCs/>
                <w:kern w:val="24"/>
                <w:szCs w:val="20"/>
              </w:rPr>
              <w:t xml:space="preserve"> prevent an anticipated Emergency Condition</w:t>
            </w:r>
            <w:r w:rsidR="00AD1199">
              <w:rPr>
                <w:iCs/>
                <w:kern w:val="24"/>
                <w:szCs w:val="20"/>
              </w:rPr>
              <w:t xml:space="preserve"> by a</w:t>
            </w:r>
            <w:r w:rsidR="006B607A" w:rsidRPr="006B607A">
              <w:rPr>
                <w:iCs/>
                <w:kern w:val="24"/>
                <w:szCs w:val="20"/>
              </w:rPr>
              <w:t>ssess</w:t>
            </w:r>
            <w:r w:rsidR="00F17989">
              <w:rPr>
                <w:iCs/>
                <w:kern w:val="24"/>
                <w:szCs w:val="20"/>
              </w:rPr>
              <w:t>ing</w:t>
            </w:r>
            <w:r w:rsidR="006B607A" w:rsidRPr="006B607A">
              <w:rPr>
                <w:iCs/>
                <w:kern w:val="24"/>
                <w:szCs w:val="20"/>
              </w:rPr>
              <w:t xml:space="preserve"> the necessity of a </w:t>
            </w:r>
            <w:r w:rsidR="007A572C">
              <w:rPr>
                <w:iCs/>
                <w:kern w:val="24"/>
                <w:szCs w:val="20"/>
              </w:rPr>
              <w:t xml:space="preserve">contract </w:t>
            </w:r>
            <w:r w:rsidR="00296E3A">
              <w:rPr>
                <w:iCs/>
                <w:kern w:val="24"/>
                <w:szCs w:val="20"/>
              </w:rPr>
              <w:t xml:space="preserve">for </w:t>
            </w:r>
            <w:r w:rsidR="007A572C">
              <w:rPr>
                <w:iCs/>
                <w:kern w:val="24"/>
                <w:szCs w:val="20"/>
              </w:rPr>
              <w:t>capacity</w:t>
            </w:r>
            <w:r w:rsidR="006B607A" w:rsidRPr="006B607A">
              <w:rPr>
                <w:iCs/>
                <w:kern w:val="24"/>
                <w:szCs w:val="20"/>
              </w:rPr>
              <w:t xml:space="preserve"> and </w:t>
            </w:r>
            <w:proofErr w:type="gramStart"/>
            <w:r w:rsidR="006B607A" w:rsidRPr="006B607A">
              <w:rPr>
                <w:iCs/>
                <w:kern w:val="24"/>
                <w:szCs w:val="20"/>
              </w:rPr>
              <w:t>to identif</w:t>
            </w:r>
            <w:r w:rsidR="003C4682">
              <w:rPr>
                <w:iCs/>
                <w:kern w:val="24"/>
                <w:szCs w:val="20"/>
              </w:rPr>
              <w:t>y</w:t>
            </w:r>
            <w:proofErr w:type="gramEnd"/>
            <w:r w:rsidR="006B607A" w:rsidRPr="006B607A">
              <w:rPr>
                <w:iCs/>
                <w:kern w:val="24"/>
                <w:szCs w:val="20"/>
              </w:rPr>
              <w:t xml:space="preserve"> any potential </w:t>
            </w:r>
            <w:r w:rsidR="00317A71">
              <w:rPr>
                <w:iCs/>
                <w:kern w:val="24"/>
                <w:szCs w:val="20"/>
              </w:rPr>
              <w:t>g</w:t>
            </w:r>
            <w:r w:rsidR="00317A71" w:rsidRPr="006B607A">
              <w:rPr>
                <w:iCs/>
                <w:kern w:val="24"/>
                <w:szCs w:val="20"/>
              </w:rPr>
              <w:t xml:space="preserve">rid </w:t>
            </w:r>
            <w:r w:rsidR="006B607A" w:rsidRPr="006B607A">
              <w:rPr>
                <w:iCs/>
                <w:kern w:val="24"/>
                <w:szCs w:val="20"/>
              </w:rPr>
              <w:t xml:space="preserve">reliability risks associated with the identified capacity </w:t>
            </w:r>
            <w:proofErr w:type="gramStart"/>
            <w:r w:rsidR="006B607A" w:rsidRPr="006B607A">
              <w:rPr>
                <w:iCs/>
                <w:kern w:val="24"/>
                <w:szCs w:val="20"/>
              </w:rPr>
              <w:t>shortfall</w:t>
            </w:r>
            <w:r w:rsidR="006B607A">
              <w:rPr>
                <w:iCs/>
                <w:kern w:val="24"/>
                <w:szCs w:val="20"/>
              </w:rPr>
              <w:t>;</w:t>
            </w:r>
            <w:proofErr w:type="gramEnd"/>
          </w:p>
          <w:p w14:paraId="0A185F42" w14:textId="0958DCEF" w:rsidR="006B607A" w:rsidRDefault="006B607A" w:rsidP="006B607A">
            <w:pPr>
              <w:pStyle w:val="NormalArial"/>
              <w:numPr>
                <w:ilvl w:val="0"/>
                <w:numId w:val="21"/>
              </w:numPr>
              <w:spacing w:before="120" w:after="120"/>
              <w:rPr>
                <w:iCs/>
                <w:kern w:val="24"/>
                <w:szCs w:val="20"/>
              </w:rPr>
            </w:pPr>
            <w:r>
              <w:rPr>
                <w:iCs/>
                <w:kern w:val="24"/>
                <w:szCs w:val="20"/>
              </w:rPr>
              <w:t>Provide</w:t>
            </w:r>
            <w:r w:rsidR="00AD1199">
              <w:rPr>
                <w:iCs/>
                <w:kern w:val="24"/>
                <w:szCs w:val="20"/>
              </w:rPr>
              <w:t>s</w:t>
            </w:r>
            <w:r>
              <w:rPr>
                <w:iCs/>
                <w:kern w:val="24"/>
                <w:szCs w:val="20"/>
              </w:rPr>
              <w:t xml:space="preserve"> more time for ERCOT to develop the RFP for </w:t>
            </w:r>
            <w:proofErr w:type="gramStart"/>
            <w:r>
              <w:rPr>
                <w:iCs/>
                <w:kern w:val="24"/>
                <w:szCs w:val="20"/>
              </w:rPr>
              <w:t>services;</w:t>
            </w:r>
            <w:proofErr w:type="gramEnd"/>
          </w:p>
          <w:p w14:paraId="3A33911F" w14:textId="6D9CE66F" w:rsidR="006B607A" w:rsidRDefault="006B607A" w:rsidP="006B607A">
            <w:pPr>
              <w:pStyle w:val="NormalArial"/>
              <w:numPr>
                <w:ilvl w:val="0"/>
                <w:numId w:val="21"/>
              </w:numPr>
              <w:spacing w:before="120" w:after="120"/>
              <w:rPr>
                <w:iCs/>
                <w:kern w:val="24"/>
                <w:szCs w:val="20"/>
              </w:rPr>
            </w:pPr>
            <w:r>
              <w:rPr>
                <w:iCs/>
                <w:kern w:val="24"/>
                <w:szCs w:val="20"/>
              </w:rPr>
              <w:t xml:space="preserve">Allows more time for ERCOT to carefully evaluate </w:t>
            </w:r>
            <w:proofErr w:type="gramStart"/>
            <w:r w:rsidR="00317A71">
              <w:rPr>
                <w:iCs/>
                <w:kern w:val="24"/>
                <w:szCs w:val="20"/>
              </w:rPr>
              <w:t>offers</w:t>
            </w:r>
            <w:r>
              <w:rPr>
                <w:iCs/>
                <w:kern w:val="24"/>
                <w:szCs w:val="20"/>
              </w:rPr>
              <w:t>;</w:t>
            </w:r>
            <w:proofErr w:type="gramEnd"/>
          </w:p>
          <w:p w14:paraId="3B400820" w14:textId="738FAED3" w:rsidR="006B607A" w:rsidRDefault="00DC5F53" w:rsidP="006B607A">
            <w:pPr>
              <w:pStyle w:val="NormalArial"/>
              <w:numPr>
                <w:ilvl w:val="0"/>
                <w:numId w:val="21"/>
              </w:numPr>
              <w:spacing w:before="120" w:after="120"/>
              <w:rPr>
                <w:iCs/>
                <w:kern w:val="24"/>
                <w:szCs w:val="20"/>
              </w:rPr>
            </w:pPr>
            <w:r>
              <w:rPr>
                <w:iCs/>
                <w:kern w:val="24"/>
                <w:szCs w:val="20"/>
              </w:rPr>
              <w:t xml:space="preserve">Allows </w:t>
            </w:r>
            <w:r w:rsidR="006B607A" w:rsidRPr="006B607A">
              <w:rPr>
                <w:iCs/>
                <w:kern w:val="24"/>
                <w:szCs w:val="20"/>
              </w:rPr>
              <w:t xml:space="preserve">Market Participants more time to develop suitable </w:t>
            </w:r>
            <w:r w:rsidR="00A43948">
              <w:rPr>
                <w:iCs/>
                <w:kern w:val="24"/>
                <w:szCs w:val="20"/>
              </w:rPr>
              <w:t>Re</w:t>
            </w:r>
            <w:r w:rsidR="006B607A" w:rsidRPr="006B607A">
              <w:rPr>
                <w:iCs/>
                <w:kern w:val="24"/>
                <w:szCs w:val="20"/>
              </w:rPr>
              <w:t xml:space="preserve">source proposals and submit </w:t>
            </w:r>
            <w:r w:rsidR="007A572C">
              <w:rPr>
                <w:iCs/>
                <w:kern w:val="24"/>
                <w:szCs w:val="20"/>
              </w:rPr>
              <w:t>contract for capacity</w:t>
            </w:r>
            <w:r w:rsidR="007A572C" w:rsidRPr="006B607A">
              <w:rPr>
                <w:iCs/>
                <w:kern w:val="24"/>
                <w:szCs w:val="20"/>
              </w:rPr>
              <w:t xml:space="preserve"> </w:t>
            </w:r>
            <w:r w:rsidR="00317A71">
              <w:rPr>
                <w:iCs/>
                <w:kern w:val="24"/>
                <w:szCs w:val="20"/>
              </w:rPr>
              <w:t>o</w:t>
            </w:r>
            <w:r w:rsidR="00317A71" w:rsidRPr="006B607A">
              <w:rPr>
                <w:iCs/>
                <w:kern w:val="24"/>
                <w:szCs w:val="20"/>
              </w:rPr>
              <w:t xml:space="preserve">ffers </w:t>
            </w:r>
            <w:r w:rsidR="006B607A" w:rsidRPr="006B607A">
              <w:rPr>
                <w:iCs/>
                <w:kern w:val="24"/>
                <w:szCs w:val="20"/>
              </w:rPr>
              <w:t xml:space="preserve">that meet specifications identified in the </w:t>
            </w:r>
            <w:proofErr w:type="gramStart"/>
            <w:r w:rsidR="006B607A" w:rsidRPr="006B607A">
              <w:rPr>
                <w:iCs/>
                <w:kern w:val="24"/>
                <w:szCs w:val="20"/>
              </w:rPr>
              <w:t>RFP;</w:t>
            </w:r>
            <w:proofErr w:type="gramEnd"/>
            <w:r w:rsidR="006B607A" w:rsidRPr="006B607A">
              <w:rPr>
                <w:iCs/>
                <w:kern w:val="24"/>
                <w:szCs w:val="20"/>
              </w:rPr>
              <w:t xml:space="preserve"> </w:t>
            </w:r>
          </w:p>
          <w:p w14:paraId="75F8F351" w14:textId="2140CD60" w:rsidR="006B607A" w:rsidRDefault="00A43948" w:rsidP="006B607A">
            <w:pPr>
              <w:pStyle w:val="NormalArial"/>
              <w:numPr>
                <w:ilvl w:val="0"/>
                <w:numId w:val="21"/>
              </w:numPr>
              <w:spacing w:before="120" w:after="120"/>
              <w:rPr>
                <w:iCs/>
                <w:kern w:val="24"/>
                <w:szCs w:val="20"/>
              </w:rPr>
            </w:pPr>
            <w:r>
              <w:rPr>
                <w:iCs/>
                <w:kern w:val="24"/>
                <w:szCs w:val="20"/>
              </w:rPr>
              <w:t>Awards Resources</w:t>
            </w:r>
            <w:r w:rsidR="006B607A">
              <w:rPr>
                <w:iCs/>
                <w:kern w:val="24"/>
                <w:szCs w:val="20"/>
              </w:rPr>
              <w:t xml:space="preserve"> more time to get ready to meet their contractual obligations;</w:t>
            </w:r>
            <w:r w:rsidR="00092AD0">
              <w:rPr>
                <w:iCs/>
                <w:kern w:val="24"/>
                <w:szCs w:val="20"/>
              </w:rPr>
              <w:t xml:space="preserve"> and</w:t>
            </w:r>
          </w:p>
          <w:p w14:paraId="67A1F6AE" w14:textId="3AD4314D" w:rsidR="006B607A" w:rsidRDefault="00092AD0" w:rsidP="006B607A">
            <w:pPr>
              <w:pStyle w:val="NormalArial"/>
              <w:numPr>
                <w:ilvl w:val="0"/>
                <w:numId w:val="21"/>
              </w:numPr>
              <w:spacing w:before="120" w:after="120"/>
              <w:rPr>
                <w:iCs/>
                <w:kern w:val="24"/>
                <w:szCs w:val="20"/>
              </w:rPr>
            </w:pPr>
            <w:r>
              <w:rPr>
                <w:iCs/>
                <w:kern w:val="24"/>
                <w:szCs w:val="20"/>
              </w:rPr>
              <w:t xml:space="preserve">Possibly </w:t>
            </w:r>
            <w:r w:rsidR="006B607A">
              <w:rPr>
                <w:iCs/>
                <w:kern w:val="24"/>
                <w:szCs w:val="20"/>
              </w:rPr>
              <w:t>reduce</w:t>
            </w:r>
            <w:r>
              <w:rPr>
                <w:iCs/>
                <w:kern w:val="24"/>
                <w:szCs w:val="20"/>
              </w:rPr>
              <w:t>s</w:t>
            </w:r>
            <w:r w:rsidR="006B607A">
              <w:rPr>
                <w:iCs/>
                <w:kern w:val="24"/>
                <w:szCs w:val="20"/>
              </w:rPr>
              <w:t xml:space="preserve"> the need to RMR (and </w:t>
            </w:r>
            <w:r w:rsidR="005B6464">
              <w:rPr>
                <w:iCs/>
                <w:kern w:val="24"/>
                <w:szCs w:val="20"/>
              </w:rPr>
              <w:t>Must-Run Alternative (</w:t>
            </w:r>
            <w:r w:rsidR="006B607A">
              <w:rPr>
                <w:iCs/>
                <w:kern w:val="24"/>
                <w:szCs w:val="20"/>
              </w:rPr>
              <w:t>MRA</w:t>
            </w:r>
            <w:r w:rsidR="005B6464">
              <w:rPr>
                <w:iCs/>
                <w:kern w:val="24"/>
                <w:szCs w:val="20"/>
              </w:rPr>
              <w:t>)</w:t>
            </w:r>
            <w:r w:rsidR="006B607A">
              <w:rPr>
                <w:iCs/>
                <w:kern w:val="24"/>
                <w:szCs w:val="20"/>
              </w:rPr>
              <w:t xml:space="preserve">) </w:t>
            </w:r>
            <w:r w:rsidR="00DF0AC6">
              <w:rPr>
                <w:iCs/>
                <w:kern w:val="24"/>
                <w:szCs w:val="20"/>
              </w:rPr>
              <w:t xml:space="preserve">Resources that might be </w:t>
            </w:r>
            <w:proofErr w:type="gramStart"/>
            <w:r w:rsidR="00DF0AC6">
              <w:rPr>
                <w:iCs/>
                <w:kern w:val="24"/>
                <w:szCs w:val="20"/>
              </w:rPr>
              <w:t>considering</w:t>
            </w:r>
            <w:proofErr w:type="gramEnd"/>
            <w:r w:rsidR="00DF0AC6">
              <w:rPr>
                <w:iCs/>
                <w:kern w:val="24"/>
                <w:szCs w:val="20"/>
              </w:rPr>
              <w:t xml:space="preserve"> </w:t>
            </w:r>
            <w:r w:rsidR="006B3C69">
              <w:rPr>
                <w:iCs/>
                <w:kern w:val="24"/>
                <w:szCs w:val="20"/>
              </w:rPr>
              <w:t>permanently</w:t>
            </w:r>
            <w:r w:rsidR="00DF0AC6">
              <w:rPr>
                <w:iCs/>
                <w:kern w:val="24"/>
                <w:szCs w:val="20"/>
              </w:rPr>
              <w:t xml:space="preserve"> </w:t>
            </w:r>
            <w:r w:rsidR="005B6464">
              <w:rPr>
                <w:iCs/>
                <w:kern w:val="24"/>
                <w:szCs w:val="20"/>
              </w:rPr>
              <w:t xml:space="preserve">mothballing </w:t>
            </w:r>
            <w:r w:rsidR="00DF0AC6">
              <w:rPr>
                <w:iCs/>
                <w:kern w:val="24"/>
                <w:szCs w:val="20"/>
              </w:rPr>
              <w:t>the Generation Resource, potentially resulting in an overall lower cost</w:t>
            </w:r>
            <w:r w:rsidR="009907E4">
              <w:rPr>
                <w:iCs/>
                <w:kern w:val="24"/>
                <w:szCs w:val="20"/>
              </w:rPr>
              <w:t>.</w:t>
            </w:r>
          </w:p>
          <w:p w14:paraId="32CF0AC0" w14:textId="040B40DF" w:rsidR="00225AC3" w:rsidRPr="00796F6C" w:rsidRDefault="00D505EA" w:rsidP="00D505EA">
            <w:pPr>
              <w:pStyle w:val="NormalArial"/>
              <w:spacing w:before="120" w:after="120"/>
            </w:pPr>
            <w:r w:rsidRPr="46F84E81">
              <w:rPr>
                <w:kern w:val="24"/>
              </w:rPr>
              <w:t xml:space="preserve">In addition, the current Protocol language limits ERCOT to procuring only existing capacity </w:t>
            </w:r>
            <w:proofErr w:type="gramStart"/>
            <w:r w:rsidRPr="46F84E81">
              <w:rPr>
                <w:kern w:val="24"/>
              </w:rPr>
              <w:t>in order to</w:t>
            </w:r>
            <w:proofErr w:type="gramEnd"/>
            <w:r w:rsidRPr="46F84E81">
              <w:rPr>
                <w:kern w:val="24"/>
              </w:rPr>
              <w:t xml:space="preserve"> exercise its authority to prevent an anticipated Emergency Condition relating to serving Load in the current or next Season. </w:t>
            </w:r>
            <w:r w:rsidR="00114396">
              <w:rPr>
                <w:kern w:val="24"/>
              </w:rPr>
              <w:t xml:space="preserve"> </w:t>
            </w:r>
            <w:r w:rsidRPr="46F84E81">
              <w:rPr>
                <w:kern w:val="24"/>
              </w:rPr>
              <w:t>However, there may be scenarios where cost-effective new alternatives</w:t>
            </w:r>
            <w:r w:rsidR="00AC32AF">
              <w:t xml:space="preserve"> that </w:t>
            </w:r>
            <w:r w:rsidR="0EBE285A">
              <w:t>are</w:t>
            </w:r>
            <w:r w:rsidR="00AC32AF">
              <w:t xml:space="preserve"> not </w:t>
            </w:r>
            <w:r w:rsidR="00347C6E">
              <w:t xml:space="preserve">“planned” </w:t>
            </w:r>
            <w:r w:rsidR="00AC32AF">
              <w:t>capacity reflected in</w:t>
            </w:r>
            <w:r w:rsidR="00347C6E">
              <w:t xml:space="preserve"> a </w:t>
            </w:r>
            <w:r w:rsidR="005B6464" w:rsidRPr="005B6464">
              <w:t xml:space="preserve">Report on Capacity, Demand and Reserves in the </w:t>
            </w:r>
            <w:r w:rsidR="005B6464" w:rsidRPr="005B6464">
              <w:lastRenderedPageBreak/>
              <w:t>ERCOT Region</w:t>
            </w:r>
            <w:r w:rsidR="00347C6E">
              <w:t xml:space="preserve"> (CDR)</w:t>
            </w:r>
            <w:r w:rsidRPr="46F84E81">
              <w:rPr>
                <w:kern w:val="24"/>
              </w:rPr>
              <w:t xml:space="preserve">, such as mobile generation or </w:t>
            </w:r>
            <w:r w:rsidR="005B6464">
              <w:rPr>
                <w:kern w:val="24"/>
              </w:rPr>
              <w:t>E</w:t>
            </w:r>
            <w:r w:rsidR="005B6464" w:rsidRPr="46F84E81">
              <w:rPr>
                <w:kern w:val="24"/>
              </w:rPr>
              <w:t xml:space="preserve">nergy </w:t>
            </w:r>
            <w:r w:rsidR="005B6464">
              <w:rPr>
                <w:kern w:val="24"/>
              </w:rPr>
              <w:t>S</w:t>
            </w:r>
            <w:r w:rsidR="005B6464" w:rsidRPr="46F84E81">
              <w:rPr>
                <w:kern w:val="24"/>
              </w:rPr>
              <w:t xml:space="preserve">torage </w:t>
            </w:r>
            <w:r w:rsidR="005B6464">
              <w:rPr>
                <w:kern w:val="24"/>
              </w:rPr>
              <w:t>R</w:t>
            </w:r>
            <w:r w:rsidR="005B6464" w:rsidRPr="46F84E81">
              <w:rPr>
                <w:kern w:val="24"/>
              </w:rPr>
              <w:t>esources</w:t>
            </w:r>
            <w:r w:rsidR="005B6464">
              <w:rPr>
                <w:kern w:val="24"/>
              </w:rPr>
              <w:t xml:space="preserve"> (ESRs)</w:t>
            </w:r>
            <w:r w:rsidR="00347C6E">
              <w:t>,</w:t>
            </w:r>
            <w:r w:rsidRPr="46F84E81">
              <w:rPr>
                <w:kern w:val="24"/>
              </w:rPr>
              <w:t xml:space="preserve"> can be procured to help maintain ERCOT System reliability.  If those options are more cost effective than existing capacity, which likely requires repairs and modifications before being ready to deploy, </w:t>
            </w:r>
            <w:r w:rsidR="00E93A9B" w:rsidRPr="46F84E81">
              <w:rPr>
                <w:kern w:val="24"/>
              </w:rPr>
              <w:t xml:space="preserve">it seems prudent to </w:t>
            </w:r>
            <w:r w:rsidR="00E15130" w:rsidRPr="46F84E81">
              <w:rPr>
                <w:kern w:val="24"/>
              </w:rPr>
              <w:t xml:space="preserve">consider other </w:t>
            </w:r>
            <w:r w:rsidR="00E56428">
              <w:rPr>
                <w:kern w:val="24"/>
              </w:rPr>
              <w:t>R</w:t>
            </w:r>
            <w:r w:rsidR="00E15130" w:rsidRPr="46F84E81">
              <w:rPr>
                <w:kern w:val="24"/>
              </w:rPr>
              <w:t xml:space="preserve">esources </w:t>
            </w:r>
            <w:r w:rsidR="003477FE" w:rsidRPr="46F84E81">
              <w:rPr>
                <w:kern w:val="24"/>
              </w:rPr>
              <w:t>in</w:t>
            </w:r>
            <w:r w:rsidR="00791EE9" w:rsidRPr="46F84E81">
              <w:rPr>
                <w:kern w:val="24"/>
              </w:rPr>
              <w:t xml:space="preserve"> addition to existing </w:t>
            </w:r>
            <w:r w:rsidR="00E56428">
              <w:rPr>
                <w:kern w:val="24"/>
              </w:rPr>
              <w:t>R</w:t>
            </w:r>
            <w:r w:rsidR="00791EE9" w:rsidRPr="46F84E81">
              <w:rPr>
                <w:kern w:val="24"/>
              </w:rPr>
              <w:t>esources</w:t>
            </w:r>
            <w:r w:rsidR="00791EE9">
              <w:rPr>
                <w:iCs/>
                <w:kern w:val="24"/>
                <w:szCs w:val="20"/>
              </w:rPr>
              <w:t>.</w:t>
            </w:r>
            <w:r w:rsidR="00C6164F">
              <w:rPr>
                <w:iCs/>
                <w:kern w:val="24"/>
                <w:szCs w:val="20"/>
              </w:rPr>
              <w:t xml:space="preserve"> </w:t>
            </w:r>
            <w:r w:rsidR="00114396">
              <w:rPr>
                <w:iCs/>
                <w:kern w:val="24"/>
                <w:szCs w:val="20"/>
              </w:rPr>
              <w:t xml:space="preserve"> </w:t>
            </w:r>
            <w:r w:rsidR="0054310D">
              <w:t xml:space="preserve">In addition, there could be situations where it is most economical to pay for </w:t>
            </w:r>
            <w:r w:rsidR="00B73649">
              <w:t>the</w:t>
            </w:r>
            <w:r w:rsidR="0054310D">
              <w:t xml:space="preserve"> </w:t>
            </w:r>
            <w:r w:rsidR="00B73649">
              <w:t xml:space="preserve">acceleration of </w:t>
            </w:r>
            <w:r w:rsidR="00DE41E6">
              <w:t xml:space="preserve">Resources reflected in a </w:t>
            </w:r>
            <w:proofErr w:type="gramStart"/>
            <w:r w:rsidR="00DE41E6">
              <w:t>CDR</w:t>
            </w:r>
            <w:proofErr w:type="gramEnd"/>
            <w:r w:rsidR="00DE41E6">
              <w:t xml:space="preserve"> but which has not yet reached its Commercial Operations Date</w:t>
            </w:r>
            <w:r w:rsidR="004F6C9E">
              <w:t>.  In some situations, this may be more economical than</w:t>
            </w:r>
            <w:r w:rsidR="0054310D">
              <w:t xml:space="preserve"> procuring new, unplanned generation or </w:t>
            </w:r>
            <w:r w:rsidR="00B671CB">
              <w:t xml:space="preserve">paying for repairs and modifications of existing generation.  </w:t>
            </w:r>
            <w:r w:rsidR="0054310D">
              <w:t xml:space="preserve">However, </w:t>
            </w:r>
            <w:r w:rsidR="00B671CB">
              <w:t xml:space="preserve">in this situation, </w:t>
            </w:r>
            <w:r w:rsidR="0054310D">
              <w:t xml:space="preserve">ERCOT </w:t>
            </w:r>
            <w:r w:rsidR="00B671CB">
              <w:t>would need to</w:t>
            </w:r>
            <w:r w:rsidR="0054310D">
              <w:t xml:space="preserve"> be provided with a</w:t>
            </w:r>
            <w:r w:rsidR="00B608C3">
              <w:t xml:space="preserve"> detailed explanation that</w:t>
            </w:r>
            <w:r w:rsidR="0054310D">
              <w:t xml:space="preserve"> demonstrate</w:t>
            </w:r>
            <w:r w:rsidR="006B7998">
              <w:t>s</w:t>
            </w:r>
            <w:r w:rsidR="0054310D">
              <w:t xml:space="preserve"> that any payments made to accelerate planned capacity is justifiable and reasonable, and </w:t>
            </w:r>
            <w:r w:rsidR="00A7708C">
              <w:t>that the capacity would</w:t>
            </w:r>
            <w:r w:rsidR="0054310D">
              <w:t xml:space="preserve"> not have </w:t>
            </w:r>
            <w:proofErr w:type="gramStart"/>
            <w:r w:rsidR="0054310D">
              <w:t xml:space="preserve">been </w:t>
            </w:r>
            <w:r w:rsidR="00A7708C">
              <w:t>accelerated</w:t>
            </w:r>
            <w:proofErr w:type="gramEnd"/>
            <w:r w:rsidR="0054310D">
              <w:t xml:space="preserve"> otherwise</w:t>
            </w:r>
            <w:r w:rsidR="00A7708C">
              <w:t xml:space="preserve">. </w:t>
            </w:r>
            <w:r w:rsidR="00114396">
              <w:t xml:space="preserve"> </w:t>
            </w:r>
            <w:r w:rsidR="00B31D59">
              <w:t>Particularly for new, planned generation, ERCOT would want to ensure that there is no gaming of the system</w:t>
            </w:r>
            <w:r w:rsidR="00C84721">
              <w:t xml:space="preserve"> and</w:t>
            </w:r>
            <w:r w:rsidR="003C4682">
              <w:t>,</w:t>
            </w:r>
            <w:r w:rsidR="00C84721">
              <w:t xml:space="preserve"> for example, ensure that a </w:t>
            </w:r>
            <w:r w:rsidR="00C84721" w:rsidRPr="00AC7F01">
              <w:t xml:space="preserve">Resource </w:t>
            </w:r>
            <w:r w:rsidR="00C84721">
              <w:t>Commercial Operations Date</w:t>
            </w:r>
            <w:r w:rsidR="00C84721" w:rsidRPr="00AC7F01">
              <w:t xml:space="preserve"> acceleration would not have occurred absent the acceleration incentive payment</w:t>
            </w:r>
            <w:r w:rsidR="00C84721">
              <w:t>.</w:t>
            </w:r>
            <w:r w:rsidR="00A41134">
              <w:t xml:space="preserve"> </w:t>
            </w:r>
          </w:p>
          <w:p w14:paraId="313E5647" w14:textId="5748A241" w:rsidR="00225AC3" w:rsidRPr="006B607A" w:rsidRDefault="00225AC3" w:rsidP="00D505EA">
            <w:pPr>
              <w:pStyle w:val="NormalArial"/>
              <w:spacing w:before="120" w:after="120"/>
              <w:rPr>
                <w:iCs/>
                <w:kern w:val="24"/>
                <w:szCs w:val="20"/>
              </w:rPr>
            </w:pPr>
            <w:r>
              <w:rPr>
                <w:iCs/>
                <w:kern w:val="24"/>
                <w:szCs w:val="20"/>
              </w:rPr>
              <w:t xml:space="preserve">Finally, </w:t>
            </w:r>
            <w:r w:rsidR="00D54319">
              <w:rPr>
                <w:iCs/>
                <w:kern w:val="24"/>
                <w:szCs w:val="20"/>
              </w:rPr>
              <w:t>t</w:t>
            </w:r>
            <w:r w:rsidR="00BC405D" w:rsidRPr="00BC405D">
              <w:rPr>
                <w:iCs/>
                <w:kern w:val="24"/>
                <w:szCs w:val="20"/>
              </w:rPr>
              <w:t xml:space="preserve">he Protocols state that, for Settlement purposes, Generation Resources contracted under Section 6.5.1.1 will include substantially the same terms and conditions as an RMR Unit under an RMR Agreement, including the “Eligible Cost” budgeting process.  For RMR Generation Resources and </w:t>
            </w:r>
            <w:r w:rsidR="005B6464">
              <w:rPr>
                <w:iCs/>
                <w:kern w:val="24"/>
                <w:szCs w:val="20"/>
              </w:rPr>
              <w:t>ESRs</w:t>
            </w:r>
            <w:r w:rsidR="00BC405D" w:rsidRPr="00BC405D">
              <w:rPr>
                <w:iCs/>
                <w:kern w:val="24"/>
                <w:szCs w:val="20"/>
              </w:rPr>
              <w:t>, the Incentive Factor is set at 10%, which applies to all RMR costs except fuel and capital expenditures and provides an incentive for RMR Resources to keep the Generation Resource available to ERCOT under a contract. </w:t>
            </w:r>
            <w:r w:rsidR="003E4202">
              <w:rPr>
                <w:iCs/>
                <w:kern w:val="24"/>
                <w:szCs w:val="20"/>
              </w:rPr>
              <w:t xml:space="preserve"> </w:t>
            </w:r>
            <w:r w:rsidR="00BC405D" w:rsidRPr="00BC405D">
              <w:rPr>
                <w:iCs/>
                <w:kern w:val="24"/>
                <w:szCs w:val="20"/>
              </w:rPr>
              <w:t>However, an Incentive Factor other than 10% may be necessary to provide an appropriate incentive for a Resource to be contracted under Section 6.5.1.1.</w:t>
            </w:r>
          </w:p>
        </w:tc>
      </w:tr>
      <w:tr w:rsidR="00DA178C" w14:paraId="06F5749E" w14:textId="77777777" w:rsidTr="00DA178C">
        <w:trPr>
          <w:trHeight w:val="518"/>
        </w:trPr>
        <w:tc>
          <w:tcPr>
            <w:tcW w:w="2857" w:type="dxa"/>
            <w:gridSpan w:val="2"/>
            <w:shd w:val="clear" w:color="auto" w:fill="FFFFFF" w:themeFill="background1"/>
            <w:vAlign w:val="center"/>
          </w:tcPr>
          <w:p w14:paraId="3F6FF356" w14:textId="13B0A847" w:rsidR="00DA178C" w:rsidRDefault="00DA178C" w:rsidP="00F44236">
            <w:pPr>
              <w:pStyle w:val="Header"/>
            </w:pPr>
            <w:r>
              <w:lastRenderedPageBreak/>
              <w:t>PRS Decision</w:t>
            </w:r>
          </w:p>
        </w:tc>
        <w:tc>
          <w:tcPr>
            <w:tcW w:w="7583" w:type="dxa"/>
            <w:gridSpan w:val="2"/>
            <w:vAlign w:val="center"/>
          </w:tcPr>
          <w:p w14:paraId="44D6FEB0" w14:textId="315F47A7" w:rsidR="00DA178C" w:rsidRPr="00577B84" w:rsidRDefault="00DA178C" w:rsidP="00404C12">
            <w:pPr>
              <w:pStyle w:val="Header"/>
              <w:spacing w:before="120" w:after="120"/>
              <w:rPr>
                <w:b w:val="0"/>
                <w:bCs w:val="0"/>
              </w:rPr>
            </w:pPr>
            <w:r>
              <w:rPr>
                <w:b w:val="0"/>
                <w:bCs w:val="0"/>
              </w:rPr>
              <w:t>On 1/14/26, PRS voted unanimously to table NPRR1315.  All Market Segments participated in the vote.</w:t>
            </w:r>
          </w:p>
        </w:tc>
      </w:tr>
      <w:tr w:rsidR="00DA178C" w14:paraId="55367353" w14:textId="77777777" w:rsidTr="00DA178C">
        <w:trPr>
          <w:trHeight w:val="518"/>
        </w:trPr>
        <w:tc>
          <w:tcPr>
            <w:tcW w:w="2857" w:type="dxa"/>
            <w:gridSpan w:val="2"/>
            <w:tcBorders>
              <w:bottom w:val="single" w:sz="4" w:space="0" w:color="auto"/>
            </w:tcBorders>
            <w:shd w:val="clear" w:color="auto" w:fill="FFFFFF" w:themeFill="background1"/>
            <w:vAlign w:val="center"/>
          </w:tcPr>
          <w:p w14:paraId="7E668445" w14:textId="56826B90" w:rsidR="00DA178C" w:rsidRDefault="00DA178C" w:rsidP="00F44236">
            <w:pPr>
              <w:pStyle w:val="Header"/>
            </w:pPr>
            <w:r>
              <w:t>Summary of PRS Discussion</w:t>
            </w:r>
          </w:p>
        </w:tc>
        <w:tc>
          <w:tcPr>
            <w:tcW w:w="7583" w:type="dxa"/>
            <w:gridSpan w:val="2"/>
            <w:tcBorders>
              <w:bottom w:val="single" w:sz="4" w:space="0" w:color="auto"/>
            </w:tcBorders>
            <w:vAlign w:val="center"/>
          </w:tcPr>
          <w:p w14:paraId="3DED572F" w14:textId="20D05B22" w:rsidR="00DA178C" w:rsidRPr="00577B84" w:rsidRDefault="00DA178C" w:rsidP="00404C12">
            <w:pPr>
              <w:pStyle w:val="Header"/>
              <w:spacing w:before="120" w:after="120"/>
              <w:rPr>
                <w:b w:val="0"/>
                <w:bCs w:val="0"/>
              </w:rPr>
            </w:pPr>
            <w:r>
              <w:rPr>
                <w:b w:val="0"/>
                <w:bCs w:val="0"/>
              </w:rPr>
              <w:t xml:space="preserve">On 1/14/26, </w:t>
            </w:r>
            <w:r w:rsidR="006B7F44">
              <w:rPr>
                <w:b w:val="0"/>
                <w:bCs w:val="0"/>
              </w:rPr>
              <w:t>ERCOT Staff provided an overview of</w:t>
            </w:r>
            <w:r>
              <w:rPr>
                <w:b w:val="0"/>
                <w:bCs w:val="0"/>
              </w:rPr>
              <w:t xml:space="preserve"> NPRR1315.  Participants </w:t>
            </w:r>
            <w:r w:rsidR="007A1F40">
              <w:rPr>
                <w:b w:val="0"/>
                <w:bCs w:val="0"/>
              </w:rPr>
              <w:t xml:space="preserve">discussed </w:t>
            </w:r>
            <w:r w:rsidR="00CB4FC8">
              <w:rPr>
                <w:b w:val="0"/>
                <w:bCs w:val="0"/>
              </w:rPr>
              <w:t>context</w:t>
            </w:r>
            <w:r w:rsidR="007A1F40">
              <w:rPr>
                <w:b w:val="0"/>
                <w:bCs w:val="0"/>
              </w:rPr>
              <w:t xml:space="preserve"> behind </w:t>
            </w:r>
            <w:r w:rsidR="006D2354">
              <w:rPr>
                <w:b w:val="0"/>
                <w:bCs w:val="0"/>
              </w:rPr>
              <w:t>baseline</w:t>
            </w:r>
            <w:r w:rsidR="00CB4FC8">
              <w:rPr>
                <w:b w:val="0"/>
                <w:bCs w:val="0"/>
              </w:rPr>
              <w:t>’s initial</w:t>
            </w:r>
            <w:r w:rsidR="006D2354">
              <w:rPr>
                <w:b w:val="0"/>
                <w:bCs w:val="0"/>
              </w:rPr>
              <w:t xml:space="preserve"> </w:t>
            </w:r>
            <w:r w:rsidR="007A1F40">
              <w:rPr>
                <w:b w:val="0"/>
                <w:bCs w:val="0"/>
              </w:rPr>
              <w:t xml:space="preserve">creation and suggested clarifying edits and deletions.  </w:t>
            </w:r>
            <w:r w:rsidR="006D2354">
              <w:rPr>
                <w:b w:val="0"/>
                <w:bCs w:val="0"/>
              </w:rPr>
              <w:t xml:space="preserve">Some participants </w:t>
            </w:r>
            <w:r w:rsidR="00CB4FC8">
              <w:rPr>
                <w:b w:val="0"/>
                <w:bCs w:val="0"/>
              </w:rPr>
              <w:t>requested that ERCOT withdraw NPRR1315 and replace it with a PUCT project.  Other participants expressed concern regarding risk of double-counting</w:t>
            </w:r>
            <w:r w:rsidR="00C41F5E">
              <w:rPr>
                <w:b w:val="0"/>
                <w:bCs w:val="0"/>
              </w:rPr>
              <w:t xml:space="preserve"> and maintaining</w:t>
            </w:r>
            <w:r w:rsidR="00CB4FC8">
              <w:rPr>
                <w:b w:val="0"/>
                <w:bCs w:val="0"/>
              </w:rPr>
              <w:t xml:space="preserve"> </w:t>
            </w:r>
            <w:r w:rsidR="00C41F5E">
              <w:rPr>
                <w:b w:val="0"/>
                <w:bCs w:val="0"/>
              </w:rPr>
              <w:t xml:space="preserve">tech-neutrality.  </w:t>
            </w:r>
            <w:r w:rsidR="00CB4FC8">
              <w:rPr>
                <w:b w:val="0"/>
                <w:bCs w:val="0"/>
              </w:rPr>
              <w:t>ERCOT acknowledged room for collaboration toward additional redlines.</w:t>
            </w:r>
          </w:p>
        </w:tc>
      </w:tr>
    </w:tbl>
    <w:p w14:paraId="456C4CE6" w14:textId="77777777" w:rsid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FF5D41" w14:paraId="539865F2" w14:textId="77777777" w:rsidTr="00592CFB">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8B1445C" w14:textId="77777777" w:rsidR="00FF5D41" w:rsidRDefault="00FF5D41" w:rsidP="00592CFB">
            <w:pPr>
              <w:ind w:hanging="2"/>
              <w:jc w:val="center"/>
              <w:rPr>
                <w:rFonts w:ascii="Arial" w:hAnsi="Arial"/>
                <w:b/>
              </w:rPr>
            </w:pPr>
            <w:r>
              <w:rPr>
                <w:rFonts w:ascii="Arial" w:hAnsi="Arial"/>
                <w:b/>
              </w:rPr>
              <w:t>Opinions</w:t>
            </w:r>
          </w:p>
        </w:tc>
      </w:tr>
      <w:tr w:rsidR="00FF5D41" w14:paraId="12F9AFA7" w14:textId="77777777" w:rsidTr="00592CF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88BDDAB" w14:textId="77777777" w:rsidR="00FF5D41" w:rsidRDefault="00FF5D41" w:rsidP="00592CFB">
            <w:pPr>
              <w:tabs>
                <w:tab w:val="center" w:pos="4320"/>
                <w:tab w:val="right" w:pos="8640"/>
              </w:tabs>
              <w:spacing w:before="120" w:after="120"/>
              <w:ind w:hanging="2"/>
              <w:rPr>
                <w:rFonts w:ascii="Arial" w:hAnsi="Arial"/>
                <w:b/>
                <w:bCs/>
              </w:rPr>
            </w:pPr>
            <w:r>
              <w:rPr>
                <w:rFonts w:ascii="Arial" w:hAnsi="Arial"/>
                <w:b/>
                <w:bCs/>
              </w:rPr>
              <w:t>Credit Review</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8C39A0D" w14:textId="77777777" w:rsidR="00FF5D41" w:rsidRDefault="00FF5D41" w:rsidP="00592CFB">
            <w:pPr>
              <w:spacing w:before="120" w:after="120"/>
              <w:ind w:hanging="2"/>
              <w:rPr>
                <w:rFonts w:ascii="Arial" w:hAnsi="Arial"/>
              </w:rPr>
            </w:pPr>
            <w:r>
              <w:rPr>
                <w:rFonts w:ascii="Arial" w:hAnsi="Arial"/>
                <w:color w:val="000000"/>
              </w:rPr>
              <w:t>To be determined</w:t>
            </w:r>
          </w:p>
        </w:tc>
      </w:tr>
      <w:tr w:rsidR="00FF5D41" w14:paraId="124C1C11" w14:textId="77777777" w:rsidTr="00592CF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FD465B9" w14:textId="77777777" w:rsidR="00FF5D41" w:rsidRDefault="00FF5D41" w:rsidP="00592CFB">
            <w:pPr>
              <w:tabs>
                <w:tab w:val="center" w:pos="4320"/>
                <w:tab w:val="right" w:pos="8640"/>
              </w:tabs>
              <w:spacing w:before="120" w:after="120"/>
              <w:ind w:hanging="2"/>
              <w:rPr>
                <w:rFonts w:ascii="Arial" w:hAnsi="Arial"/>
                <w:b/>
                <w:bCs/>
              </w:rPr>
            </w:pPr>
            <w:r>
              <w:rPr>
                <w:rFonts w:ascii="Arial" w:hAnsi="Arial"/>
                <w:b/>
                <w:bCs/>
              </w:rPr>
              <w:lastRenderedPageBreak/>
              <w:t>Independent Market Monitor Opinion</w:t>
            </w:r>
          </w:p>
        </w:tc>
        <w:tc>
          <w:tcPr>
            <w:tcW w:w="7560" w:type="dxa"/>
            <w:tcBorders>
              <w:top w:val="single" w:sz="4" w:space="0" w:color="auto"/>
              <w:left w:val="single" w:sz="4" w:space="0" w:color="auto"/>
              <w:bottom w:val="single" w:sz="4" w:space="0" w:color="auto"/>
              <w:right w:val="single" w:sz="4" w:space="0" w:color="auto"/>
            </w:tcBorders>
            <w:vAlign w:val="center"/>
            <w:hideMark/>
          </w:tcPr>
          <w:p w14:paraId="624F2BB1" w14:textId="77777777" w:rsidR="00FF5D41" w:rsidRDefault="00FF5D41" w:rsidP="00592CFB">
            <w:pPr>
              <w:spacing w:before="120" w:after="120"/>
              <w:ind w:hanging="2"/>
              <w:rPr>
                <w:rFonts w:ascii="Arial" w:hAnsi="Arial"/>
                <w:b/>
                <w:bCs/>
              </w:rPr>
            </w:pPr>
            <w:r>
              <w:rPr>
                <w:rFonts w:ascii="Arial" w:hAnsi="Arial"/>
              </w:rPr>
              <w:t>To be determined</w:t>
            </w:r>
          </w:p>
        </w:tc>
      </w:tr>
      <w:tr w:rsidR="00FF5D41" w14:paraId="04BA4593" w14:textId="77777777" w:rsidTr="00592CF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CDD67D5" w14:textId="77777777" w:rsidR="00FF5D41" w:rsidRDefault="00FF5D41" w:rsidP="00592CFB">
            <w:pPr>
              <w:tabs>
                <w:tab w:val="center" w:pos="4320"/>
                <w:tab w:val="right" w:pos="8640"/>
              </w:tabs>
              <w:spacing w:before="120" w:after="120"/>
              <w:ind w:hanging="2"/>
              <w:rPr>
                <w:rFonts w:ascii="Arial" w:hAnsi="Arial"/>
                <w:b/>
                <w:bCs/>
              </w:rPr>
            </w:pPr>
            <w:r>
              <w:rPr>
                <w:rFonts w:ascii="Arial" w:hAnsi="Arial"/>
                <w:b/>
                <w:bCs/>
              </w:rPr>
              <w:t>ERCOT Opinion</w:t>
            </w:r>
          </w:p>
        </w:tc>
        <w:tc>
          <w:tcPr>
            <w:tcW w:w="7560" w:type="dxa"/>
            <w:tcBorders>
              <w:top w:val="single" w:sz="4" w:space="0" w:color="auto"/>
              <w:left w:val="single" w:sz="4" w:space="0" w:color="auto"/>
              <w:bottom w:val="single" w:sz="4" w:space="0" w:color="auto"/>
              <w:right w:val="single" w:sz="4" w:space="0" w:color="auto"/>
            </w:tcBorders>
            <w:vAlign w:val="center"/>
            <w:hideMark/>
          </w:tcPr>
          <w:p w14:paraId="24E51DF0" w14:textId="77777777" w:rsidR="00FF5D41" w:rsidRDefault="00FF5D41" w:rsidP="00592CFB">
            <w:pPr>
              <w:spacing w:before="120" w:after="120"/>
              <w:ind w:hanging="2"/>
              <w:rPr>
                <w:rFonts w:ascii="Arial" w:hAnsi="Arial"/>
                <w:b/>
                <w:bCs/>
              </w:rPr>
            </w:pPr>
            <w:r>
              <w:rPr>
                <w:rFonts w:ascii="Arial" w:hAnsi="Arial"/>
              </w:rPr>
              <w:t>To be determined</w:t>
            </w:r>
          </w:p>
        </w:tc>
      </w:tr>
      <w:tr w:rsidR="00FF5D41" w14:paraId="0789EE63" w14:textId="77777777" w:rsidTr="00592CF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90BD385" w14:textId="77777777" w:rsidR="00FF5D41" w:rsidRDefault="00FF5D41" w:rsidP="00592CFB">
            <w:pPr>
              <w:tabs>
                <w:tab w:val="center" w:pos="4320"/>
                <w:tab w:val="right" w:pos="8640"/>
              </w:tabs>
              <w:spacing w:before="120" w:after="120"/>
              <w:ind w:hanging="2"/>
              <w:rPr>
                <w:rFonts w:ascii="Arial" w:hAnsi="Arial"/>
                <w:b/>
                <w:bCs/>
              </w:rPr>
            </w:pPr>
            <w:r>
              <w:rPr>
                <w:rFonts w:ascii="Arial" w:hAnsi="Arial"/>
                <w:b/>
                <w:bCs/>
              </w:rPr>
              <w:t>ERCOT Market Impact Statement</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5BE7B38" w14:textId="77777777" w:rsidR="00FF5D41" w:rsidRDefault="00FF5D41" w:rsidP="00592CFB">
            <w:pPr>
              <w:spacing w:before="120" w:after="120"/>
              <w:ind w:hanging="2"/>
              <w:rPr>
                <w:rFonts w:ascii="Arial" w:hAnsi="Arial"/>
                <w:b/>
                <w:bCs/>
              </w:rPr>
            </w:pPr>
            <w:r>
              <w:rPr>
                <w:rFonts w:ascii="Arial" w:hAnsi="Arial"/>
              </w:rPr>
              <w:t>To be determined</w:t>
            </w:r>
          </w:p>
        </w:tc>
      </w:tr>
    </w:tbl>
    <w:p w14:paraId="10CBE7F6" w14:textId="77777777" w:rsidR="00FF5D41" w:rsidRPr="00D85807" w:rsidRDefault="00FF5D41">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4" w:name="_Hlk154568842"/>
            <w:r>
              <w:t>Sponsor</w:t>
            </w:r>
          </w:p>
        </w:tc>
      </w:tr>
      <w:tr w:rsidR="003B51F4" w14:paraId="18960E6E" w14:textId="77777777" w:rsidTr="003B51F4">
        <w:trPr>
          <w:cantSplit/>
          <w:trHeight w:val="432"/>
        </w:trPr>
        <w:tc>
          <w:tcPr>
            <w:tcW w:w="2880" w:type="dxa"/>
            <w:shd w:val="clear" w:color="auto" w:fill="FFFFFF"/>
            <w:vAlign w:val="center"/>
          </w:tcPr>
          <w:p w14:paraId="3D988A51" w14:textId="751CBC44" w:rsidR="003B51F4" w:rsidRPr="00176375" w:rsidRDefault="003B51F4" w:rsidP="003B51F4">
            <w:pPr>
              <w:pStyle w:val="Header"/>
              <w:rPr>
                <w:bCs w:val="0"/>
              </w:rPr>
            </w:pPr>
            <w:r w:rsidRPr="00B93CA0">
              <w:rPr>
                <w:bCs w:val="0"/>
              </w:rPr>
              <w:t>Name</w:t>
            </w:r>
          </w:p>
        </w:tc>
        <w:tc>
          <w:tcPr>
            <w:tcW w:w="7560" w:type="dxa"/>
            <w:tcBorders>
              <w:top w:val="single" w:sz="4" w:space="0" w:color="auto"/>
              <w:left w:val="single" w:sz="4" w:space="0" w:color="auto"/>
              <w:bottom w:val="single" w:sz="4" w:space="0" w:color="auto"/>
              <w:right w:val="single" w:sz="4" w:space="0" w:color="auto"/>
            </w:tcBorders>
            <w:vAlign w:val="center"/>
          </w:tcPr>
          <w:p w14:paraId="1FFF1A06" w14:textId="44FF5A30" w:rsidR="003B51F4" w:rsidRDefault="003B51F4" w:rsidP="003B51F4">
            <w:pPr>
              <w:pStyle w:val="NormalArial"/>
            </w:pPr>
            <w:r>
              <w:t>Katherine Gross</w:t>
            </w:r>
          </w:p>
        </w:tc>
      </w:tr>
      <w:tr w:rsidR="003B51F4" w14:paraId="7FB64D61" w14:textId="77777777" w:rsidTr="003B51F4">
        <w:trPr>
          <w:cantSplit/>
          <w:trHeight w:val="432"/>
        </w:trPr>
        <w:tc>
          <w:tcPr>
            <w:tcW w:w="2880" w:type="dxa"/>
            <w:shd w:val="clear" w:color="auto" w:fill="FFFFFF"/>
            <w:vAlign w:val="center"/>
          </w:tcPr>
          <w:p w14:paraId="4FB458EB" w14:textId="77777777" w:rsidR="003B51F4" w:rsidRPr="00B93CA0" w:rsidRDefault="003B51F4" w:rsidP="003B51F4">
            <w:pPr>
              <w:pStyle w:val="Header"/>
              <w:rPr>
                <w:bCs w:val="0"/>
              </w:rPr>
            </w:pPr>
            <w:r w:rsidRPr="00B93CA0">
              <w:rPr>
                <w:bCs w:val="0"/>
              </w:rPr>
              <w:t>E-mail Address</w:t>
            </w:r>
          </w:p>
        </w:tc>
        <w:tc>
          <w:tcPr>
            <w:tcW w:w="7560" w:type="dxa"/>
            <w:tcBorders>
              <w:top w:val="single" w:sz="4" w:space="0" w:color="auto"/>
              <w:left w:val="single" w:sz="4" w:space="0" w:color="auto"/>
              <w:bottom w:val="single" w:sz="4" w:space="0" w:color="auto"/>
              <w:right w:val="single" w:sz="4" w:space="0" w:color="auto"/>
            </w:tcBorders>
            <w:vAlign w:val="center"/>
          </w:tcPr>
          <w:p w14:paraId="54C409BC" w14:textId="5FBF1442" w:rsidR="003B51F4" w:rsidRDefault="003B51F4" w:rsidP="003B51F4">
            <w:pPr>
              <w:pStyle w:val="NormalArial"/>
            </w:pPr>
            <w:hyperlink r:id="rId17" w:history="1">
              <w:r>
                <w:rPr>
                  <w:rStyle w:val="Hyperlink"/>
                </w:rPr>
                <w:t>katherine.gross@ercot.com</w:t>
              </w:r>
            </w:hyperlink>
            <w:r>
              <w:t xml:space="preserve"> </w:t>
            </w:r>
          </w:p>
        </w:tc>
      </w:tr>
      <w:tr w:rsidR="003B51F4" w14:paraId="343A715E" w14:textId="77777777" w:rsidTr="003B51F4">
        <w:trPr>
          <w:cantSplit/>
          <w:trHeight w:val="432"/>
        </w:trPr>
        <w:tc>
          <w:tcPr>
            <w:tcW w:w="2880" w:type="dxa"/>
            <w:shd w:val="clear" w:color="auto" w:fill="FFFFFF"/>
            <w:vAlign w:val="center"/>
          </w:tcPr>
          <w:p w14:paraId="0FC38B83" w14:textId="77777777" w:rsidR="003B51F4" w:rsidRPr="00B93CA0" w:rsidRDefault="003B51F4" w:rsidP="003B51F4">
            <w:pPr>
              <w:pStyle w:val="Header"/>
              <w:rPr>
                <w:bCs w:val="0"/>
              </w:rPr>
            </w:pPr>
            <w:r w:rsidRPr="00B93CA0">
              <w:rPr>
                <w:bCs w:val="0"/>
              </w:rPr>
              <w:t>Company</w:t>
            </w:r>
          </w:p>
        </w:tc>
        <w:tc>
          <w:tcPr>
            <w:tcW w:w="7560" w:type="dxa"/>
            <w:tcBorders>
              <w:top w:val="single" w:sz="4" w:space="0" w:color="auto"/>
              <w:left w:val="single" w:sz="4" w:space="0" w:color="auto"/>
              <w:bottom w:val="single" w:sz="4" w:space="0" w:color="auto"/>
              <w:right w:val="single" w:sz="4" w:space="0" w:color="auto"/>
            </w:tcBorders>
            <w:vAlign w:val="center"/>
          </w:tcPr>
          <w:p w14:paraId="5BCBCB13" w14:textId="029149C0" w:rsidR="003B51F4" w:rsidRDefault="003B51F4" w:rsidP="003B51F4">
            <w:pPr>
              <w:pStyle w:val="NormalArial"/>
            </w:pPr>
            <w:r>
              <w:t xml:space="preserve">ERCOT </w:t>
            </w:r>
          </w:p>
        </w:tc>
      </w:tr>
      <w:tr w:rsidR="003B51F4" w14:paraId="1B4A534D" w14:textId="77777777" w:rsidTr="003B51F4">
        <w:trPr>
          <w:cantSplit/>
          <w:trHeight w:val="432"/>
        </w:trPr>
        <w:tc>
          <w:tcPr>
            <w:tcW w:w="2880" w:type="dxa"/>
            <w:tcBorders>
              <w:bottom w:val="single" w:sz="4" w:space="0" w:color="auto"/>
            </w:tcBorders>
            <w:shd w:val="clear" w:color="auto" w:fill="FFFFFF"/>
            <w:vAlign w:val="center"/>
          </w:tcPr>
          <w:p w14:paraId="411BF858" w14:textId="77777777" w:rsidR="003B51F4" w:rsidRPr="00B93CA0" w:rsidRDefault="003B51F4" w:rsidP="003B51F4">
            <w:pPr>
              <w:pStyle w:val="Header"/>
              <w:rPr>
                <w:bCs w:val="0"/>
              </w:rPr>
            </w:pPr>
            <w:r w:rsidRPr="00B93CA0">
              <w:rPr>
                <w:bCs w:val="0"/>
              </w:rPr>
              <w:t>Phone Number</w:t>
            </w:r>
          </w:p>
        </w:tc>
        <w:tc>
          <w:tcPr>
            <w:tcW w:w="7560" w:type="dxa"/>
            <w:tcBorders>
              <w:top w:val="single" w:sz="4" w:space="0" w:color="auto"/>
              <w:left w:val="single" w:sz="4" w:space="0" w:color="auto"/>
              <w:bottom w:val="single" w:sz="4" w:space="0" w:color="auto"/>
              <w:right w:val="single" w:sz="4" w:space="0" w:color="auto"/>
            </w:tcBorders>
            <w:vAlign w:val="center"/>
          </w:tcPr>
          <w:p w14:paraId="69130F99" w14:textId="5BA89AC9" w:rsidR="003B51F4" w:rsidRDefault="003B51F4" w:rsidP="003B51F4">
            <w:pPr>
              <w:pStyle w:val="NormalArial"/>
            </w:pPr>
            <w:r>
              <w:t>512-225-7184</w:t>
            </w:r>
          </w:p>
        </w:tc>
      </w:tr>
      <w:tr w:rsidR="003B51F4" w14:paraId="5A40C307" w14:textId="77777777" w:rsidTr="003B51F4">
        <w:trPr>
          <w:cantSplit/>
          <w:trHeight w:val="432"/>
        </w:trPr>
        <w:tc>
          <w:tcPr>
            <w:tcW w:w="2880" w:type="dxa"/>
            <w:shd w:val="clear" w:color="auto" w:fill="FFFFFF"/>
            <w:vAlign w:val="center"/>
          </w:tcPr>
          <w:p w14:paraId="0D6A67F9" w14:textId="77777777" w:rsidR="003B51F4" w:rsidRPr="00B93CA0" w:rsidRDefault="003B51F4" w:rsidP="003B51F4">
            <w:pPr>
              <w:pStyle w:val="Header"/>
              <w:rPr>
                <w:bCs w:val="0"/>
              </w:rPr>
            </w:pPr>
            <w:r>
              <w:rPr>
                <w:bCs w:val="0"/>
              </w:rPr>
              <w:t>Cell</w:t>
            </w:r>
            <w:r w:rsidRPr="00B93CA0">
              <w:rPr>
                <w:bCs w:val="0"/>
              </w:rPr>
              <w:t xml:space="preserve"> Number</w:t>
            </w:r>
          </w:p>
        </w:tc>
        <w:tc>
          <w:tcPr>
            <w:tcW w:w="7560" w:type="dxa"/>
            <w:tcBorders>
              <w:top w:val="single" w:sz="4" w:space="0" w:color="auto"/>
              <w:left w:val="single" w:sz="4" w:space="0" w:color="auto"/>
              <w:bottom w:val="single" w:sz="4" w:space="0" w:color="auto"/>
              <w:right w:val="single" w:sz="4" w:space="0" w:color="auto"/>
            </w:tcBorders>
            <w:vAlign w:val="center"/>
          </w:tcPr>
          <w:p w14:paraId="46237B5F" w14:textId="77777777" w:rsidR="003B51F4" w:rsidRDefault="003B51F4" w:rsidP="003B51F4">
            <w:pPr>
              <w:pStyle w:val="NormalArial"/>
            </w:pPr>
          </w:p>
        </w:tc>
      </w:tr>
      <w:tr w:rsidR="003B51F4" w14:paraId="2E8FB013" w14:textId="77777777" w:rsidTr="003B51F4">
        <w:trPr>
          <w:cantSplit/>
          <w:trHeight w:val="432"/>
        </w:trPr>
        <w:tc>
          <w:tcPr>
            <w:tcW w:w="2880" w:type="dxa"/>
            <w:tcBorders>
              <w:bottom w:val="single" w:sz="4" w:space="0" w:color="auto"/>
            </w:tcBorders>
            <w:shd w:val="clear" w:color="auto" w:fill="FFFFFF"/>
            <w:vAlign w:val="center"/>
          </w:tcPr>
          <w:p w14:paraId="0186C361" w14:textId="77777777" w:rsidR="003B51F4" w:rsidRPr="00B93CA0" w:rsidRDefault="003B51F4" w:rsidP="003B51F4">
            <w:pPr>
              <w:pStyle w:val="Header"/>
              <w:rPr>
                <w:bCs w:val="0"/>
              </w:rPr>
            </w:pPr>
            <w:r>
              <w:rPr>
                <w:bCs w:val="0"/>
              </w:rPr>
              <w:t>Market Segment</w:t>
            </w:r>
          </w:p>
        </w:tc>
        <w:tc>
          <w:tcPr>
            <w:tcW w:w="7560" w:type="dxa"/>
            <w:tcBorders>
              <w:top w:val="single" w:sz="4" w:space="0" w:color="auto"/>
              <w:left w:val="single" w:sz="4" w:space="0" w:color="auto"/>
              <w:bottom w:val="single" w:sz="4" w:space="0" w:color="auto"/>
              <w:right w:val="single" w:sz="4" w:space="0" w:color="auto"/>
            </w:tcBorders>
            <w:vAlign w:val="center"/>
          </w:tcPr>
          <w:p w14:paraId="2A021FEE" w14:textId="61866C8D" w:rsidR="003B51F4" w:rsidRDefault="003B51F4" w:rsidP="003B51F4">
            <w:pPr>
              <w:pStyle w:val="NormalArial"/>
            </w:pPr>
            <w:r>
              <w:t>Not Applicable</w:t>
            </w:r>
          </w:p>
        </w:tc>
      </w:tr>
      <w:bookmarkEnd w:id="4"/>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 xml:space="preserve">Market </w:t>
            </w:r>
            <w:proofErr w:type="gramStart"/>
            <w:r w:rsidRPr="007C199B">
              <w:rPr>
                <w:b/>
              </w:rPr>
              <w:t>Rules</w:t>
            </w:r>
            <w:proofErr w:type="gramEnd"/>
            <w:r w:rsidRPr="007C199B">
              <w:rPr>
                <w:b/>
              </w:rPr>
              <w:t xml:space="preserve"> Staff Contact</w:t>
            </w:r>
          </w:p>
        </w:tc>
      </w:tr>
      <w:tr w:rsidR="003B51F4" w:rsidRPr="00D56D61" w14:paraId="10A3A547" w14:textId="77777777" w:rsidTr="003B51F4">
        <w:trPr>
          <w:cantSplit/>
          <w:trHeight w:val="432"/>
        </w:trPr>
        <w:tc>
          <w:tcPr>
            <w:tcW w:w="2880" w:type="dxa"/>
            <w:vAlign w:val="center"/>
          </w:tcPr>
          <w:p w14:paraId="7884BA3B" w14:textId="77777777" w:rsidR="003B51F4" w:rsidRPr="007C199B" w:rsidRDefault="003B51F4" w:rsidP="003B51F4">
            <w:pPr>
              <w:pStyle w:val="NormalArial"/>
              <w:rPr>
                <w:b/>
              </w:rPr>
            </w:pPr>
            <w:r w:rsidRPr="007C199B">
              <w:rPr>
                <w:b/>
              </w:rPr>
              <w:t>Name</w:t>
            </w:r>
          </w:p>
        </w:tc>
        <w:tc>
          <w:tcPr>
            <w:tcW w:w="7560" w:type="dxa"/>
            <w:tcBorders>
              <w:top w:val="single" w:sz="4" w:space="0" w:color="auto"/>
              <w:left w:val="single" w:sz="4" w:space="0" w:color="auto"/>
              <w:bottom w:val="single" w:sz="4" w:space="0" w:color="auto"/>
              <w:right w:val="single" w:sz="4" w:space="0" w:color="auto"/>
            </w:tcBorders>
            <w:vAlign w:val="center"/>
          </w:tcPr>
          <w:p w14:paraId="16E95662" w14:textId="3A559C14" w:rsidR="003B51F4" w:rsidRPr="00D56D61" w:rsidRDefault="003B51F4" w:rsidP="003B51F4">
            <w:pPr>
              <w:pStyle w:val="NormalArial"/>
            </w:pPr>
            <w:r>
              <w:t>Jordan Troublefield</w:t>
            </w:r>
          </w:p>
        </w:tc>
      </w:tr>
      <w:tr w:rsidR="003B51F4" w:rsidRPr="00D56D61" w14:paraId="6B648C6B" w14:textId="77777777" w:rsidTr="003B51F4">
        <w:trPr>
          <w:cantSplit/>
          <w:trHeight w:val="432"/>
        </w:trPr>
        <w:tc>
          <w:tcPr>
            <w:tcW w:w="2880" w:type="dxa"/>
            <w:vAlign w:val="center"/>
          </w:tcPr>
          <w:p w14:paraId="710846B1" w14:textId="77777777" w:rsidR="003B51F4" w:rsidRPr="007C199B" w:rsidRDefault="003B51F4" w:rsidP="003B51F4">
            <w:pPr>
              <w:pStyle w:val="NormalArial"/>
              <w:rPr>
                <w:b/>
              </w:rPr>
            </w:pPr>
            <w:r w:rsidRPr="007C199B">
              <w:rPr>
                <w:b/>
              </w:rPr>
              <w:t>E-Mail Address</w:t>
            </w:r>
          </w:p>
        </w:tc>
        <w:tc>
          <w:tcPr>
            <w:tcW w:w="7560" w:type="dxa"/>
            <w:tcBorders>
              <w:top w:val="single" w:sz="4" w:space="0" w:color="auto"/>
              <w:left w:val="single" w:sz="4" w:space="0" w:color="auto"/>
              <w:bottom w:val="single" w:sz="4" w:space="0" w:color="auto"/>
              <w:right w:val="single" w:sz="4" w:space="0" w:color="auto"/>
            </w:tcBorders>
            <w:vAlign w:val="center"/>
          </w:tcPr>
          <w:p w14:paraId="658CF374" w14:textId="01517320" w:rsidR="003B51F4" w:rsidRPr="00D56D61" w:rsidRDefault="003B51F4" w:rsidP="003B51F4">
            <w:pPr>
              <w:pStyle w:val="NormalArial"/>
            </w:pPr>
            <w:hyperlink r:id="rId18" w:history="1">
              <w:r>
                <w:rPr>
                  <w:rStyle w:val="Hyperlink"/>
                </w:rPr>
                <w:t>jordan.troublefield@ercot.com</w:t>
              </w:r>
            </w:hyperlink>
            <w:r>
              <w:t xml:space="preserve"> </w:t>
            </w:r>
          </w:p>
        </w:tc>
      </w:tr>
      <w:tr w:rsidR="003B51F4" w:rsidRPr="005370B5" w14:paraId="4DE85C0D" w14:textId="77777777" w:rsidTr="003B51F4">
        <w:trPr>
          <w:cantSplit/>
          <w:trHeight w:val="432"/>
        </w:trPr>
        <w:tc>
          <w:tcPr>
            <w:tcW w:w="2880" w:type="dxa"/>
            <w:vAlign w:val="center"/>
          </w:tcPr>
          <w:p w14:paraId="0B6BD890" w14:textId="77777777" w:rsidR="003B51F4" w:rsidRPr="007C199B" w:rsidRDefault="003B51F4" w:rsidP="003B51F4">
            <w:pPr>
              <w:pStyle w:val="NormalArial"/>
              <w:rPr>
                <w:b/>
              </w:rPr>
            </w:pPr>
            <w:r w:rsidRPr="007C199B">
              <w:rPr>
                <w:b/>
              </w:rPr>
              <w:t>Phone Number</w:t>
            </w:r>
          </w:p>
        </w:tc>
        <w:tc>
          <w:tcPr>
            <w:tcW w:w="7560" w:type="dxa"/>
            <w:tcBorders>
              <w:top w:val="single" w:sz="4" w:space="0" w:color="auto"/>
              <w:left w:val="single" w:sz="4" w:space="0" w:color="auto"/>
              <w:bottom w:val="single" w:sz="4" w:space="0" w:color="auto"/>
              <w:right w:val="single" w:sz="4" w:space="0" w:color="auto"/>
            </w:tcBorders>
            <w:vAlign w:val="center"/>
          </w:tcPr>
          <w:p w14:paraId="435FD12C" w14:textId="2CBA4D85" w:rsidR="003B51F4" w:rsidRDefault="003B51F4" w:rsidP="003B51F4">
            <w:pPr>
              <w:pStyle w:val="NormalArial"/>
            </w:pPr>
            <w:r>
              <w:t>512-248-6521</w:t>
            </w:r>
          </w:p>
        </w:tc>
      </w:tr>
    </w:tbl>
    <w:p w14:paraId="66203B1B" w14:textId="77777777" w:rsidR="009A3772" w:rsidRDefault="009A3772">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FF5D41" w14:paraId="65A2649C" w14:textId="77777777" w:rsidTr="00592CFB">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4C145DF" w14:textId="77777777" w:rsidR="00FF5D41" w:rsidRDefault="00FF5D41" w:rsidP="00592CFB">
            <w:pPr>
              <w:jc w:val="center"/>
              <w:rPr>
                <w:rFonts w:ascii="Arial" w:hAnsi="Arial"/>
                <w:b/>
              </w:rPr>
            </w:pPr>
            <w:r>
              <w:rPr>
                <w:rFonts w:ascii="Arial" w:hAnsi="Arial"/>
                <w:b/>
              </w:rPr>
              <w:t>Comments Received</w:t>
            </w:r>
          </w:p>
        </w:tc>
      </w:tr>
      <w:tr w:rsidR="00FF5D41" w14:paraId="29D2F0CE" w14:textId="77777777" w:rsidTr="00592CF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1FAA464" w14:textId="77777777" w:rsidR="00FF5D41" w:rsidRDefault="00FF5D41" w:rsidP="00592CFB">
            <w:pPr>
              <w:tabs>
                <w:tab w:val="center" w:pos="4320"/>
                <w:tab w:val="right" w:pos="8640"/>
              </w:tabs>
              <w:rPr>
                <w:rFonts w:ascii="Arial" w:hAnsi="Arial"/>
                <w:b/>
              </w:rPr>
            </w:pPr>
            <w:r>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27816380" w14:textId="77777777" w:rsidR="00FF5D41" w:rsidRDefault="00FF5D41" w:rsidP="00592CFB">
            <w:pPr>
              <w:rPr>
                <w:rFonts w:ascii="Arial" w:hAnsi="Arial"/>
                <w:b/>
              </w:rPr>
            </w:pPr>
            <w:r>
              <w:rPr>
                <w:rFonts w:ascii="Arial" w:hAnsi="Arial"/>
                <w:b/>
              </w:rPr>
              <w:t>Comment Summary</w:t>
            </w:r>
          </w:p>
        </w:tc>
      </w:tr>
      <w:tr w:rsidR="00FF5D41" w14:paraId="07A868F7" w14:textId="77777777" w:rsidTr="00592CFB">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C6CD75E" w14:textId="77777777" w:rsidR="00FF5D41" w:rsidRDefault="00FF5D41" w:rsidP="00592CFB">
            <w:pPr>
              <w:tabs>
                <w:tab w:val="center" w:pos="4320"/>
                <w:tab w:val="right" w:pos="8640"/>
              </w:tabs>
              <w:rPr>
                <w:rFonts w:ascii="Arial" w:hAnsi="Arial"/>
              </w:rPr>
            </w:pPr>
            <w:r>
              <w:rPr>
                <w:rFonts w:ascii="Arial" w:hAnsi="Arial"/>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168F0466" w14:textId="77777777" w:rsidR="00FF5D41" w:rsidRDefault="00FF5D41" w:rsidP="00592CFB">
            <w:pPr>
              <w:spacing w:before="120" w:after="120"/>
              <w:rPr>
                <w:rFonts w:ascii="Arial" w:hAnsi="Arial"/>
              </w:rPr>
            </w:pPr>
          </w:p>
        </w:tc>
      </w:tr>
    </w:tbl>
    <w:p w14:paraId="2EEE7044" w14:textId="77777777" w:rsidR="00FF5D41" w:rsidRDefault="00FF5D4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3B51F4" w14:paraId="0099BFDE" w14:textId="77777777">
        <w:trPr>
          <w:trHeight w:val="350"/>
        </w:trPr>
        <w:tc>
          <w:tcPr>
            <w:tcW w:w="1044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819608C" w14:textId="77777777" w:rsidR="003B51F4" w:rsidRDefault="003B51F4">
            <w:pPr>
              <w:pStyle w:val="Header"/>
              <w:jc w:val="center"/>
            </w:pPr>
            <w:r>
              <w:t>Market Rules Notes</w:t>
            </w:r>
          </w:p>
        </w:tc>
      </w:tr>
    </w:tbl>
    <w:p w14:paraId="55B634FA" w14:textId="353082BA" w:rsidR="003B51F4" w:rsidRPr="00D56D61" w:rsidRDefault="003B51F4" w:rsidP="007673AD">
      <w:pPr>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1F4CA8B9" w14:textId="26BCB41D" w:rsidR="00C14231" w:rsidRDefault="00C14231" w:rsidP="00C14231">
      <w:pPr>
        <w:pStyle w:val="H4"/>
        <w:spacing w:before="480"/>
        <w:ind w:left="1267" w:hanging="1267"/>
      </w:pPr>
      <w:bookmarkStart w:id="5" w:name="_Toc397504945"/>
      <w:bookmarkStart w:id="6" w:name="_Toc402357073"/>
      <w:bookmarkStart w:id="7" w:name="_Toc422486453"/>
      <w:bookmarkStart w:id="8" w:name="_Toc433093305"/>
      <w:bookmarkStart w:id="9" w:name="_Toc433093463"/>
      <w:bookmarkStart w:id="10" w:name="_Toc440874692"/>
      <w:bookmarkStart w:id="11" w:name="_Toc448142247"/>
      <w:bookmarkStart w:id="12" w:name="_Toc448142404"/>
      <w:bookmarkStart w:id="13" w:name="_Toc458770240"/>
      <w:bookmarkStart w:id="14" w:name="_Toc459294208"/>
      <w:bookmarkStart w:id="15" w:name="_Toc463262701"/>
      <w:bookmarkStart w:id="16" w:name="_Toc468286775"/>
      <w:bookmarkStart w:id="17" w:name="_Toc481502821"/>
      <w:bookmarkStart w:id="18" w:name="_Toc496079989"/>
      <w:bookmarkStart w:id="19" w:name="_Toc204411581"/>
      <w:r>
        <w:t>6.5.1.1</w:t>
      </w:r>
      <w:r>
        <w:tab/>
        <w:t>ERCOT Control Area Authority</w:t>
      </w:r>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14:paraId="5AF17BA6" w14:textId="77777777" w:rsidR="00C14231" w:rsidRDefault="00C14231" w:rsidP="00C14231">
      <w:pPr>
        <w:pStyle w:val="BodyText"/>
        <w:ind w:left="720" w:hanging="720"/>
      </w:pPr>
      <w:r>
        <w:t>(1)</w:t>
      </w:r>
      <w:r>
        <w:tab/>
        <w:t>ERCOT, as Control Area Operator (CAO), is authorized to perform the following actions for the limited purpose of securely operating the ERCOT Transmission Grid under the standards specified in North American Electric Reliability Corporation (NERC) Standards, the Nodal Operating Guides and these Protocols,</w:t>
      </w:r>
      <w:r>
        <w:rPr>
          <w:b/>
        </w:rPr>
        <w:t xml:space="preserve"> </w:t>
      </w:r>
      <w:r>
        <w:t>including:</w:t>
      </w:r>
    </w:p>
    <w:p w14:paraId="7D218337" w14:textId="77777777" w:rsidR="00C14231" w:rsidRDefault="00C14231" w:rsidP="00642E32">
      <w:pPr>
        <w:pStyle w:val="List"/>
        <w:ind w:left="1440"/>
      </w:pPr>
      <w:r>
        <w:lastRenderedPageBreak/>
        <w:t>(a)</w:t>
      </w:r>
      <w:r>
        <w:tab/>
        <w:t xml:space="preserve">Direct the physical operation of the ERCOT Transmission Grid, including circuit breakers, switches, voltage control equipment, and Load-shedding </w:t>
      </w:r>
      <w:proofErr w:type="gramStart"/>
      <w:r>
        <w:t>equipment;</w:t>
      </w:r>
      <w:proofErr w:type="gramEnd"/>
    </w:p>
    <w:p w14:paraId="09B3D51D" w14:textId="2FD78195" w:rsidR="00C14231" w:rsidRDefault="00C14231" w:rsidP="00642E32">
      <w:pPr>
        <w:pStyle w:val="List"/>
        <w:ind w:firstLine="0"/>
      </w:pPr>
      <w:r>
        <w:t>(b)</w:t>
      </w:r>
      <w:r>
        <w:tab/>
      </w:r>
      <w:r w:rsidR="00642E32" w:rsidRPr="003161DC">
        <w:t xml:space="preserve">Dispatch Resources that have </w:t>
      </w:r>
      <w:r w:rsidR="00642E32">
        <w:t xml:space="preserve">been awarded Ancillary </w:t>
      </w:r>
      <w:proofErr w:type="gramStart"/>
      <w:r w:rsidR="00642E32">
        <w:t>Services;</w:t>
      </w:r>
      <w:proofErr w:type="gramEnd"/>
    </w:p>
    <w:p w14:paraId="0C430C1C" w14:textId="77777777" w:rsidR="00C14231" w:rsidRDefault="00C14231" w:rsidP="00642E32">
      <w:pPr>
        <w:pStyle w:val="List"/>
        <w:spacing w:before="240"/>
        <w:ind w:firstLine="0"/>
      </w:pPr>
      <w:r>
        <w:t>(c)</w:t>
      </w:r>
      <w:r>
        <w:tab/>
        <w:t xml:space="preserve">Direct changes in the operation of voltage control </w:t>
      </w:r>
      <w:proofErr w:type="gramStart"/>
      <w:r>
        <w:t>equipment;</w:t>
      </w:r>
      <w:proofErr w:type="gramEnd"/>
    </w:p>
    <w:p w14:paraId="0334415A" w14:textId="77777777" w:rsidR="00C14231" w:rsidRDefault="00C14231" w:rsidP="00642E32">
      <w:pPr>
        <w:pStyle w:val="List"/>
        <w:ind w:left="1440"/>
      </w:pPr>
      <w:r>
        <w:t>(d)</w:t>
      </w:r>
      <w:r>
        <w:tab/>
        <w:t>Direct the implementation of Reliability Must-Run (RMR) Service, Remedial Action Plans (RAPs), Automatic Mitigation Plans (AMPs), Remedial Action Schemes (RASs), and transmission switching to prevent the violation of ERCOT Transmission Grid security limits;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C14231" w14:paraId="4516701B" w14:textId="77777777">
        <w:trPr>
          <w:trHeight w:val="206"/>
        </w:trPr>
        <w:tc>
          <w:tcPr>
            <w:tcW w:w="9350" w:type="dxa"/>
            <w:shd w:val="pct12" w:color="auto" w:fill="auto"/>
          </w:tcPr>
          <w:p w14:paraId="06BBCF7F" w14:textId="77777777" w:rsidR="00C14231" w:rsidRDefault="00C14231" w:rsidP="006A6FBB">
            <w:pPr>
              <w:pStyle w:val="Instructions"/>
              <w:spacing w:before="120"/>
            </w:pPr>
            <w:r>
              <w:t>[NPRR1198</w:t>
            </w:r>
            <w:proofErr w:type="gramStart"/>
            <w:r>
              <w:t>:  Replace</w:t>
            </w:r>
            <w:proofErr w:type="gramEnd"/>
            <w:r>
              <w:t xml:space="preserve"> paragraph (d) above with the following upon system implementation and renumber accordingly:]</w:t>
            </w:r>
          </w:p>
          <w:p w14:paraId="6E13FEA6" w14:textId="77777777" w:rsidR="00C14231" w:rsidRDefault="00C14231" w:rsidP="006A6FBB">
            <w:pPr>
              <w:spacing w:after="240"/>
              <w:ind w:left="1440" w:hanging="720"/>
            </w:pPr>
            <w:r w:rsidRPr="002715C9">
              <w:t>(d)</w:t>
            </w:r>
            <w:r w:rsidRPr="002715C9">
              <w:tab/>
              <w:t xml:space="preserve">Direct the implementation of Reliability Must-Run (RMR) </w:t>
            </w:r>
            <w:proofErr w:type="gramStart"/>
            <w:r w:rsidRPr="002715C9">
              <w:t>Service</w:t>
            </w:r>
            <w:r>
              <w:t>;</w:t>
            </w:r>
            <w:proofErr w:type="gramEnd"/>
          </w:p>
          <w:p w14:paraId="101D0A07" w14:textId="77777777" w:rsidR="00C14231" w:rsidRPr="00A4149C" w:rsidRDefault="00C14231" w:rsidP="006A6FBB">
            <w:pPr>
              <w:spacing w:after="240"/>
              <w:ind w:left="1440" w:hanging="720"/>
            </w:pPr>
            <w:r>
              <w:t>(e)</w:t>
            </w:r>
            <w:r>
              <w:tab/>
              <w:t xml:space="preserve">Direct the implementation, disabling, or reversal of implementation of Remedial Action Plans (RAPs), Automatic Mitigation Plans (AMPs), Remedial Action Schemes (RASs), Pre-Contingency Action Plans (PCAPs), Extended Action Plans (EAPs), and transmission switching to prevent </w:t>
            </w:r>
            <w:proofErr w:type="gramStart"/>
            <w:r>
              <w:t>the violation</w:t>
            </w:r>
            <w:proofErr w:type="gramEnd"/>
            <w:r>
              <w:t xml:space="preserve"> of ERCOT Transmission Grid security limits; and</w:t>
            </w:r>
          </w:p>
        </w:tc>
      </w:tr>
    </w:tbl>
    <w:p w14:paraId="08D7932E" w14:textId="77777777" w:rsidR="00C14231" w:rsidRDefault="00C14231" w:rsidP="00642E32">
      <w:pPr>
        <w:pStyle w:val="List"/>
        <w:spacing w:before="240"/>
        <w:ind w:left="1440"/>
      </w:pPr>
      <w:r>
        <w:t>(e)</w:t>
      </w:r>
      <w:r>
        <w:tab/>
      </w:r>
      <w:r w:rsidRPr="00153CA4">
        <w:t>Perform additional actions required to prevent an imminent Emergency Condition or to restore the ERCOT Transmission Grid to a secure state in the event of an ERCOT Transmission Grid Emergency Condition.</w:t>
      </w:r>
    </w:p>
    <w:p w14:paraId="5135F73E" w14:textId="77777777" w:rsidR="00C14231" w:rsidRPr="005C5A9B" w:rsidRDefault="00C14231" w:rsidP="00C14231">
      <w:pPr>
        <w:spacing w:after="240"/>
        <w:ind w:left="720" w:hanging="720"/>
      </w:pPr>
      <w:r w:rsidRPr="005C5A9B">
        <w:t>(2)</w:t>
      </w:r>
      <w:r w:rsidRPr="005C5A9B">
        <w:tab/>
        <w:t>Unless the ERCOT Protocols or Other Binding Documents explicitly provide otherwise, ERCOT shall not model, monitor, direct operation of, or otherwise exercise any operational authority over any facility that operates on the low voltage side of the distribution transformer except as may be necessary for the following purposes:</w:t>
      </w:r>
    </w:p>
    <w:p w14:paraId="1E5AF3D2" w14:textId="48FF19D1" w:rsidR="00C14231" w:rsidRPr="005C5A9B" w:rsidRDefault="00C14231" w:rsidP="00C14231">
      <w:pPr>
        <w:spacing w:after="240"/>
        <w:ind w:left="1440" w:hanging="720"/>
      </w:pPr>
      <w:r w:rsidRPr="005C5A9B">
        <w:t>(a)</w:t>
      </w:r>
      <w:r w:rsidRPr="005C5A9B">
        <w:tab/>
      </w:r>
      <w:r w:rsidR="00642E32">
        <w:t>T</w:t>
      </w:r>
      <w:r w:rsidR="00642E32" w:rsidRPr="005C5A9B">
        <w:t>o ensure the reliable interconnection, dispatch, operation, and Settlement of any Generation Resource, Energy Storage Resource</w:t>
      </w:r>
      <w:r w:rsidR="00642E32">
        <w:t xml:space="preserve"> (ESR)</w:t>
      </w:r>
      <w:r w:rsidR="00642E32" w:rsidRPr="005C5A9B">
        <w:t xml:space="preserve">, Load Resource, or </w:t>
      </w:r>
      <w:r w:rsidR="00642E32">
        <w:t>Emergency Response Service (</w:t>
      </w:r>
      <w:r w:rsidR="00642E32" w:rsidRPr="005C5A9B">
        <w:t>ERS</w:t>
      </w:r>
      <w:r w:rsidR="00642E32">
        <w:t>)</w:t>
      </w:r>
      <w:r w:rsidR="00642E32" w:rsidRPr="005C5A9B">
        <w:t xml:space="preserve"> Resource that is, or is proposed to be, interconnected at distribution voltage, and to ensure the reliable operation and Settlement of any other ERCOT-registered </w:t>
      </w:r>
      <w:proofErr w:type="gramStart"/>
      <w:r w:rsidR="00642E32" w:rsidRPr="005C5A9B">
        <w:t>generat</w:t>
      </w:r>
      <w:r w:rsidR="00642E32">
        <w:t>or;</w:t>
      </w:r>
      <w:proofErr w:type="gramEnd"/>
    </w:p>
    <w:p w14:paraId="5C08C05C" w14:textId="02E9142B" w:rsidR="00C14231" w:rsidRPr="005C5A9B" w:rsidRDefault="00C14231" w:rsidP="00C14231">
      <w:pPr>
        <w:spacing w:before="240" w:after="240"/>
        <w:ind w:left="1440" w:hanging="720"/>
      </w:pPr>
      <w:r w:rsidRPr="005C5A9B">
        <w:t>(b)</w:t>
      </w:r>
      <w:r w:rsidRPr="005C5A9B">
        <w:tab/>
      </w:r>
      <w:r w:rsidR="00642E32">
        <w:t>T</w:t>
      </w:r>
      <w:r w:rsidR="00642E32" w:rsidRPr="005C5A9B">
        <w:t xml:space="preserve">o provide ERCOT information about all generators interconnected at distribution voltage as requested by ERCOT pursuant to these Protocols or Other Binding Documents for the purposes of ensuring accurate Settlement and operating and planning the </w:t>
      </w:r>
      <w:r w:rsidR="00642E32">
        <w:t xml:space="preserve">ERCOT </w:t>
      </w:r>
      <w:r w:rsidR="00642E32" w:rsidRPr="005C5A9B">
        <w:t>Transmission Grid; and</w:t>
      </w:r>
      <w:r w:rsidRPr="005C5A9B">
        <w:t xml:space="preserve"> </w:t>
      </w:r>
    </w:p>
    <w:p w14:paraId="170DC4B9" w14:textId="77777777" w:rsidR="00C14231" w:rsidRPr="005C5A9B" w:rsidRDefault="00C14231" w:rsidP="00C14231">
      <w:pPr>
        <w:spacing w:before="240" w:after="240"/>
        <w:ind w:left="1440" w:hanging="720"/>
      </w:pPr>
      <w:r w:rsidRPr="005C5A9B">
        <w:t>(c)</w:t>
      </w:r>
      <w:r w:rsidRPr="005C5A9B">
        <w:tab/>
      </w:r>
      <w:r>
        <w:t>T</w:t>
      </w:r>
      <w:r w:rsidRPr="005C5A9B">
        <w:t>o effectuate automatic or manual Load-shedding as prescribed by these Protocols or Other Binding Documents.</w:t>
      </w:r>
    </w:p>
    <w:p w14:paraId="0640AAE1" w14:textId="77777777" w:rsidR="00C14231" w:rsidRDefault="00C14231" w:rsidP="00C14231">
      <w:pPr>
        <w:pStyle w:val="List"/>
      </w:pPr>
      <w:r w:rsidRPr="005C5A9B">
        <w:rPr>
          <w:szCs w:val="24"/>
        </w:rPr>
        <w:lastRenderedPageBreak/>
        <w:t>(3)</w:t>
      </w:r>
      <w:r w:rsidRPr="005C5A9B">
        <w:rPr>
          <w:szCs w:val="24"/>
        </w:rPr>
        <w:tab/>
        <w:t xml:space="preserve">Nothing in paragraph (2) above limits ERCOT’s authority to require that a Transmission Service Provider </w:t>
      </w:r>
      <w:r>
        <w:rPr>
          <w:szCs w:val="24"/>
        </w:rPr>
        <w:t xml:space="preserve">(TSP) </w:t>
      </w:r>
      <w:r w:rsidRPr="005C5A9B">
        <w:rPr>
          <w:szCs w:val="24"/>
        </w:rPr>
        <w:t>or Transmission Operator</w:t>
      </w:r>
      <w:r>
        <w:rPr>
          <w:szCs w:val="24"/>
        </w:rPr>
        <w:t xml:space="preserve"> (TO)</w:t>
      </w:r>
      <w:r w:rsidRPr="005C5A9B">
        <w:rPr>
          <w:szCs w:val="24"/>
        </w:rPr>
        <w:t xml:space="preserve"> disconnect any Facility operated at distribution voltage from the ERCOT System if </w:t>
      </w:r>
      <w:r w:rsidRPr="005C5A9B">
        <w:t>ERCOT</w:t>
      </w:r>
      <w:r w:rsidRPr="005C5A9B">
        <w:rPr>
          <w:szCs w:val="24"/>
        </w:rPr>
        <w:t xml:space="preserve"> determines such action is necessary to address a reliability concern on the ERCOT Transmission Grid.  Additionally, nothing in paragraph (2) above limits ERCOT’s authority to require appropriate modeling and telemetry of </w:t>
      </w:r>
      <w:r>
        <w:rPr>
          <w:szCs w:val="24"/>
        </w:rPr>
        <w:t>t</w:t>
      </w:r>
      <w:r w:rsidRPr="005C5A9B">
        <w:rPr>
          <w:szCs w:val="24"/>
        </w:rPr>
        <w:t>ransmission Loads that may represent multiple distribution-level Loads, as provided in Section 3.10.7.2</w:t>
      </w:r>
      <w:r>
        <w:rPr>
          <w:szCs w:val="24"/>
        </w:rPr>
        <w:t>, Modeling of Resources and Transmission Loads</w:t>
      </w:r>
      <w:r w:rsidRPr="005C5A9B">
        <w:rPr>
          <w:szCs w:val="24"/>
        </w:rPr>
        <w:t>.</w:t>
      </w:r>
    </w:p>
    <w:p w14:paraId="13CDB3FA" w14:textId="00B45D87" w:rsidR="00DB5CE4" w:rsidRDefault="00C14231" w:rsidP="00C14231">
      <w:pPr>
        <w:pStyle w:val="List"/>
        <w:rPr>
          <w:ins w:id="20" w:author="ERCOT" w:date="2025-12-10T07:38:00Z" w16du:dateUtc="2025-12-10T13:38:00Z"/>
          <w:highlight w:val="yellow"/>
        </w:rPr>
      </w:pPr>
      <w:r>
        <w:t>(4)</w:t>
      </w:r>
      <w:r>
        <w:tab/>
        <w:t xml:space="preserve">Consistent with paragraph (1)(e) above, </w:t>
      </w:r>
      <w:del w:id="21" w:author="ERCOT" w:date="2025-12-10T07:45:00Z" w16du:dateUtc="2025-12-10T13:45:00Z">
        <w:r w:rsidDel="00B645B0">
          <w:delText>if</w:delText>
        </w:r>
      </w:del>
      <w:del w:id="22" w:author="ERCOT" w:date="2025-12-12T11:24:00Z" w16du:dateUtc="2025-12-12T17:24:00Z">
        <w:r w:rsidDel="003C4682">
          <w:delText xml:space="preserve"> </w:delText>
        </w:r>
      </w:del>
      <w:r>
        <w:t xml:space="preserve">ERCOT </w:t>
      </w:r>
      <w:ins w:id="23" w:author="ERCOT" w:date="2025-12-10T07:45:00Z" w16du:dateUtc="2025-12-10T13:45:00Z">
        <w:r w:rsidR="00B645B0">
          <w:t xml:space="preserve">may </w:t>
        </w:r>
      </w:ins>
      <w:r>
        <w:t>seek</w:t>
      </w:r>
      <w:del w:id="24" w:author="ERCOT" w:date="2025-12-10T07:45:00Z" w16du:dateUtc="2025-12-10T13:45:00Z">
        <w:r w:rsidDel="00B645B0">
          <w:delText>s</w:delText>
        </w:r>
      </w:del>
      <w:r>
        <w:t xml:space="preserve"> to exercise its authority to prevent an anticipated Emergency Condition relating to serving Load </w:t>
      </w:r>
      <w:ins w:id="25" w:author="ERCOT" w:date="2025-10-28T14:10:00Z" w16du:dateUtc="2025-10-28T19:10:00Z">
        <w:r w:rsidR="00C40CAC">
          <w:t xml:space="preserve">up to </w:t>
        </w:r>
      </w:ins>
      <w:ins w:id="26" w:author="ERCOT" w:date="2025-12-01T15:35:00Z" w16du:dateUtc="2025-12-01T21:35:00Z">
        <w:r w:rsidR="00974F65">
          <w:t>two</w:t>
        </w:r>
      </w:ins>
      <w:ins w:id="27" w:author="ERCOT" w:date="2025-10-28T14:10:00Z" w16du:dateUtc="2025-10-28T19:10:00Z">
        <w:r w:rsidR="00C40CAC">
          <w:t xml:space="preserve"> years into the future</w:t>
        </w:r>
      </w:ins>
      <w:del w:id="28" w:author="ERCOT" w:date="2025-10-23T08:51:00Z" w16du:dateUtc="2025-10-23T13:51:00Z">
        <w:r w:rsidDel="00183C37">
          <w:delText xml:space="preserve">in the current </w:delText>
        </w:r>
      </w:del>
      <w:del w:id="29" w:author="ERCOT" w:date="2025-10-23T08:49:00Z" w16du:dateUtc="2025-10-23T13:49:00Z">
        <w:r w:rsidDel="00183C37">
          <w:delText xml:space="preserve">or next </w:delText>
        </w:r>
      </w:del>
      <w:del w:id="30" w:author="ERCOT" w:date="2025-10-23T08:51:00Z" w16du:dateUtc="2025-10-23T13:51:00Z">
        <w:r w:rsidDel="00183C37">
          <w:delText>Sea</w:delText>
        </w:r>
      </w:del>
      <w:del w:id="31" w:author="ERCOT" w:date="2025-10-23T08:52:00Z" w16du:dateUtc="2025-10-23T13:52:00Z">
        <w:r w:rsidDel="00183C37">
          <w:delText>son</w:delText>
        </w:r>
      </w:del>
      <w:r>
        <w:t xml:space="preserve"> </w:t>
      </w:r>
      <w:r w:rsidRPr="00111643">
        <w:t xml:space="preserve">by procuring </w:t>
      </w:r>
      <w:ins w:id="32" w:author="ERCOT" w:date="2025-12-10T07:32:00Z" w16du:dateUtc="2025-12-10T13:32:00Z">
        <w:r w:rsidR="00626EEF" w:rsidRPr="00111643">
          <w:t xml:space="preserve">additional capacity.  Such capacity </w:t>
        </w:r>
        <w:proofErr w:type="gramStart"/>
        <w:r w:rsidR="00626EEF" w:rsidRPr="00111643">
          <w:t>can either</w:t>
        </w:r>
        <w:proofErr w:type="gramEnd"/>
        <w:r w:rsidR="00626EEF" w:rsidRPr="00111643">
          <w:t xml:space="preserve"> </w:t>
        </w:r>
        <w:r w:rsidR="001F40A2" w:rsidRPr="00111643">
          <w:t>be</w:t>
        </w:r>
      </w:ins>
      <w:ins w:id="33" w:author="ERCOT" w:date="2025-12-10T07:38:00Z" w16du:dateUtc="2025-12-10T13:38:00Z">
        <w:r w:rsidR="00DB5CE4" w:rsidRPr="00111643">
          <w:t>:</w:t>
        </w:r>
        <w:r w:rsidR="00DB5CE4">
          <w:rPr>
            <w:highlight w:val="yellow"/>
          </w:rPr>
          <w:t xml:space="preserve"> </w:t>
        </w:r>
      </w:ins>
    </w:p>
    <w:p w14:paraId="0BFD7468" w14:textId="117376F6" w:rsidR="00DB5CE4" w:rsidRPr="00111643" w:rsidRDefault="00A60C15" w:rsidP="00114396">
      <w:pPr>
        <w:pStyle w:val="List"/>
        <w:ind w:firstLine="0"/>
        <w:rPr>
          <w:ins w:id="34" w:author="ERCOT" w:date="2025-12-10T07:38:00Z" w16du:dateUtc="2025-12-10T13:38:00Z"/>
        </w:rPr>
      </w:pPr>
      <w:ins w:id="35" w:author="ERCOT" w:date="2025-12-10T07:51:00Z" w16du:dateUtc="2025-12-10T13:51:00Z">
        <w:r w:rsidRPr="00111643">
          <w:t>(a)</w:t>
        </w:r>
      </w:ins>
      <w:ins w:id="36" w:author="ERCOT" w:date="2025-12-11T15:19:00Z" w16du:dateUtc="2025-12-11T21:19:00Z">
        <w:r w:rsidR="00114396">
          <w:tab/>
        </w:r>
      </w:ins>
      <w:del w:id="37" w:author="ERCOT" w:date="2025-12-18T11:59:00Z" w16du:dateUtc="2025-12-18T17:59:00Z">
        <w:r w:rsidR="00C14231" w:rsidRPr="00111643" w:rsidDel="00A34462">
          <w:delText>existing</w:delText>
        </w:r>
      </w:del>
      <w:ins w:id="38" w:author="ERCOT" w:date="2025-12-18T11:59:00Z" w16du:dateUtc="2025-12-18T17:59:00Z">
        <w:r w:rsidR="00A34462">
          <w:t>E</w:t>
        </w:r>
        <w:r w:rsidR="00A34462" w:rsidRPr="00111643">
          <w:t xml:space="preserve">xisting </w:t>
        </w:r>
      </w:ins>
      <w:proofErr w:type="gramStart"/>
      <w:ins w:id="39" w:author="ERCOT" w:date="2025-12-01T15:55:00Z" w16du:dateUtc="2025-12-01T21:55:00Z">
        <w:r w:rsidR="004114EE" w:rsidRPr="00111643">
          <w:t>capa</w:t>
        </w:r>
      </w:ins>
      <w:ins w:id="40" w:author="ERCOT" w:date="2025-12-01T15:56:00Z" w16du:dateUtc="2025-12-01T21:56:00Z">
        <w:r w:rsidR="004114EE" w:rsidRPr="00111643">
          <w:t>city</w:t>
        </w:r>
      </w:ins>
      <w:ins w:id="41" w:author="ERCOT" w:date="2025-12-10T07:38:00Z" w16du:dateUtc="2025-12-10T13:38:00Z">
        <w:r w:rsidR="00DB5CE4" w:rsidRPr="00111643">
          <w:t>;</w:t>
        </w:r>
        <w:proofErr w:type="gramEnd"/>
        <w:r w:rsidR="00DB5CE4" w:rsidRPr="00111643">
          <w:t xml:space="preserve"> </w:t>
        </w:r>
      </w:ins>
    </w:p>
    <w:p w14:paraId="07D50B0C" w14:textId="54A5943B" w:rsidR="00DB5CE4" w:rsidRPr="00111643" w:rsidRDefault="00A60C15" w:rsidP="00C63F46">
      <w:pPr>
        <w:pStyle w:val="List"/>
        <w:ind w:left="1440"/>
        <w:rPr>
          <w:ins w:id="42" w:author="ERCOT" w:date="2025-12-10T07:38:00Z" w16du:dateUtc="2025-12-10T13:38:00Z"/>
        </w:rPr>
      </w:pPr>
      <w:ins w:id="43" w:author="ERCOT" w:date="2025-12-10T07:51:00Z" w16du:dateUtc="2025-12-10T13:51:00Z">
        <w:r w:rsidRPr="00111643">
          <w:t>(b)</w:t>
        </w:r>
      </w:ins>
      <w:ins w:id="44" w:author="ERCOT" w:date="2025-12-11T15:19:00Z" w16du:dateUtc="2025-12-11T21:19:00Z">
        <w:r w:rsidR="00114396">
          <w:tab/>
        </w:r>
      </w:ins>
      <w:ins w:id="45" w:author="ERCOT" w:date="2025-12-18T11:59:00Z" w16du:dateUtc="2025-12-18T17:59:00Z">
        <w:r w:rsidR="00A34462">
          <w:t>C</w:t>
        </w:r>
      </w:ins>
      <w:ins w:id="46" w:author="ERCOT" w:date="2025-12-10T07:32:00Z" w16du:dateUtc="2025-12-10T13:32:00Z">
        <w:r w:rsidR="001F40A2" w:rsidRPr="00111643">
          <w:t xml:space="preserve">apacity </w:t>
        </w:r>
      </w:ins>
      <w:ins w:id="47" w:author="ERCOT" w:date="2025-12-10T07:33:00Z" w16du:dateUtc="2025-12-10T13:33:00Z">
        <w:r w:rsidR="008253F1" w:rsidRPr="00111643">
          <w:t xml:space="preserve">that is not yet </w:t>
        </w:r>
      </w:ins>
      <w:ins w:id="48" w:author="ERCOT" w:date="2025-12-10T07:32:00Z">
        <w:r w:rsidR="001F40A2" w:rsidRPr="00111643">
          <w:t xml:space="preserve">included in the </w:t>
        </w:r>
      </w:ins>
      <w:ins w:id="49" w:author="ERCOT" w:date="2025-12-11T14:53:00Z" w16du:dateUtc="2025-12-11T20:53:00Z">
        <w:r w:rsidR="005B6464" w:rsidRPr="005B6464">
          <w:t>Report on Capacity, Demand and Reserves in the ERCOT Region</w:t>
        </w:r>
        <w:r w:rsidR="005B6464">
          <w:t xml:space="preserve"> (CDR)</w:t>
        </w:r>
      </w:ins>
      <w:ins w:id="50" w:author="ERCOT" w:date="2025-12-10T07:32:00Z">
        <w:r w:rsidR="001F40A2" w:rsidRPr="00111643">
          <w:t xml:space="preserve"> issued by ERCOT</w:t>
        </w:r>
      </w:ins>
      <w:ins w:id="51" w:author="ERCOT" w:date="2025-12-10T07:38:00Z" w16du:dateUtc="2025-12-10T13:38:00Z">
        <w:r w:rsidR="00DB5CE4" w:rsidRPr="00111643">
          <w:t>;</w:t>
        </w:r>
      </w:ins>
      <w:ins w:id="52" w:author="ERCOT" w:date="2025-12-10T07:37:00Z" w16du:dateUtc="2025-12-10T13:37:00Z">
        <w:r w:rsidR="006C26E9" w:rsidRPr="00111643">
          <w:t xml:space="preserve"> </w:t>
        </w:r>
        <w:r w:rsidR="009C6A9A" w:rsidRPr="00111643">
          <w:t xml:space="preserve">or </w:t>
        </w:r>
      </w:ins>
    </w:p>
    <w:p w14:paraId="5393D890" w14:textId="5ED399FD" w:rsidR="007B3935" w:rsidRDefault="00A60C15" w:rsidP="00D11CBB">
      <w:pPr>
        <w:pStyle w:val="List"/>
        <w:ind w:left="1440"/>
        <w:rPr>
          <w:ins w:id="53" w:author="ERCOT" w:date="2025-12-10T07:46:00Z" w16du:dateUtc="2025-12-10T13:46:00Z"/>
          <w:highlight w:val="yellow"/>
        </w:rPr>
      </w:pPr>
      <w:ins w:id="54" w:author="ERCOT" w:date="2025-12-10T07:51:00Z" w16du:dateUtc="2025-12-10T13:51:00Z">
        <w:r w:rsidRPr="00111643">
          <w:t>(c)</w:t>
        </w:r>
      </w:ins>
      <w:ins w:id="55" w:author="ERCOT" w:date="2025-12-11T15:19:00Z" w16du:dateUtc="2025-12-11T21:19:00Z">
        <w:r w:rsidR="00114396">
          <w:tab/>
        </w:r>
      </w:ins>
      <w:ins w:id="56" w:author="ERCOT" w:date="2025-12-18T12:00:00Z" w16du:dateUtc="2025-12-18T18:00:00Z">
        <w:r w:rsidR="00A34462">
          <w:t>C</w:t>
        </w:r>
      </w:ins>
      <w:ins w:id="57" w:author="ERCOT" w:date="2025-12-10T07:37:00Z" w16du:dateUtc="2025-12-10T13:37:00Z">
        <w:r w:rsidR="009C6A9A" w:rsidRPr="00111643">
          <w:t xml:space="preserve">apacity that has been included in </w:t>
        </w:r>
      </w:ins>
      <w:ins w:id="58" w:author="ERCOT" w:date="2025-12-10T07:37:00Z">
        <w:r w:rsidR="009C6A9A" w:rsidRPr="00111643">
          <w:t xml:space="preserve">the </w:t>
        </w:r>
      </w:ins>
      <w:ins w:id="59" w:author="ERCOT" w:date="2025-12-11T14:54:00Z" w16du:dateUtc="2025-12-11T20:54:00Z">
        <w:r w:rsidR="005B6464">
          <w:t>CDR</w:t>
        </w:r>
      </w:ins>
      <w:ins w:id="60" w:author="ERCOT" w:date="2025-12-10T07:37:00Z">
        <w:r w:rsidR="009C6A9A" w:rsidRPr="00111643">
          <w:t xml:space="preserve"> issued by ERCOT</w:t>
        </w:r>
      </w:ins>
      <w:ins w:id="61" w:author="ERCOT" w:date="2025-12-10T07:38:00Z" w16du:dateUtc="2025-12-10T13:38:00Z">
        <w:r w:rsidR="00C35525" w:rsidRPr="00111643">
          <w:t xml:space="preserve">, </w:t>
        </w:r>
      </w:ins>
      <w:ins w:id="62" w:author="ERCOT" w:date="2025-12-10T08:29:00Z" w16du:dateUtc="2025-12-10T14:29:00Z">
        <w:r w:rsidR="00A53843" w:rsidRPr="00111643">
          <w:t>has not yet reached its</w:t>
        </w:r>
      </w:ins>
      <w:ins w:id="63" w:author="ERCOT" w:date="2025-12-10T07:40:00Z" w16du:dateUtc="2025-12-10T13:40:00Z">
        <w:r w:rsidR="00713020" w:rsidRPr="00111643">
          <w:t xml:space="preserve"> Commercial Operations Date</w:t>
        </w:r>
      </w:ins>
      <w:ins w:id="64" w:author="ERCOT" w:date="2025-12-10T07:43:00Z" w16du:dateUtc="2025-12-10T13:43:00Z">
        <w:r w:rsidR="004311BF" w:rsidRPr="00111643">
          <w:t>,</w:t>
        </w:r>
        <w:r w:rsidR="003F518F" w:rsidRPr="00111643">
          <w:t xml:space="preserve"> and</w:t>
        </w:r>
      </w:ins>
      <w:ins w:id="65" w:author="ERCOT" w:date="2025-12-10T07:39:00Z" w16du:dateUtc="2025-12-10T13:39:00Z">
        <w:r w:rsidR="00C35525" w:rsidRPr="00111643">
          <w:t xml:space="preserve"> </w:t>
        </w:r>
      </w:ins>
      <w:proofErr w:type="gramStart"/>
      <w:ins w:id="66" w:author="ERCOT" w:date="2025-12-10T07:43:00Z" w16du:dateUtc="2025-12-10T13:43:00Z">
        <w:r w:rsidR="00260BD3" w:rsidRPr="00111643">
          <w:t>is capable of</w:t>
        </w:r>
      </w:ins>
      <w:ins w:id="67" w:author="ERCOT" w:date="2025-12-10T07:44:00Z" w16du:dateUtc="2025-12-10T13:44:00Z">
        <w:r w:rsidR="00260BD3" w:rsidRPr="00111643">
          <w:t xml:space="preserve"> accelerating</w:t>
        </w:r>
        <w:proofErr w:type="gramEnd"/>
        <w:r w:rsidR="00260BD3" w:rsidRPr="00111643">
          <w:t xml:space="preserve"> </w:t>
        </w:r>
      </w:ins>
      <w:ins w:id="68" w:author="ERCOT" w:date="2025-12-10T08:29:00Z" w16du:dateUtc="2025-12-10T14:29:00Z">
        <w:r w:rsidR="00A53843" w:rsidRPr="00111643">
          <w:t>its</w:t>
        </w:r>
      </w:ins>
      <w:ins w:id="69" w:author="ERCOT" w:date="2025-12-10T07:44:00Z" w16du:dateUtc="2025-12-10T13:44:00Z">
        <w:r w:rsidR="00260BD3" w:rsidRPr="00111643">
          <w:t xml:space="preserve"> C</w:t>
        </w:r>
      </w:ins>
      <w:ins w:id="70" w:author="ERCOT" w:date="2025-12-11T14:51:00Z" w16du:dateUtc="2025-12-11T20:51:00Z">
        <w:r w:rsidR="005B6464">
          <w:t xml:space="preserve">ommercial </w:t>
        </w:r>
      </w:ins>
      <w:ins w:id="71" w:author="ERCOT" w:date="2025-12-10T07:44:00Z" w16du:dateUtc="2025-12-10T13:44:00Z">
        <w:r w:rsidR="00260BD3" w:rsidRPr="00111643">
          <w:t>O</w:t>
        </w:r>
      </w:ins>
      <w:ins w:id="72" w:author="ERCOT" w:date="2025-12-11T14:51:00Z" w16du:dateUtc="2025-12-11T20:51:00Z">
        <w:r w:rsidR="005B6464">
          <w:t xml:space="preserve">perations </w:t>
        </w:r>
      </w:ins>
      <w:ins w:id="73" w:author="ERCOT" w:date="2025-12-10T07:44:00Z" w16du:dateUtc="2025-12-10T13:44:00Z">
        <w:r w:rsidR="00260BD3" w:rsidRPr="00111643">
          <w:t>D</w:t>
        </w:r>
      </w:ins>
      <w:ins w:id="74" w:author="ERCOT" w:date="2025-12-11T14:51:00Z" w16du:dateUtc="2025-12-11T20:51:00Z">
        <w:r w:rsidR="005B6464">
          <w:t>ate</w:t>
        </w:r>
      </w:ins>
      <w:ins w:id="75" w:author="ERCOT" w:date="2025-12-10T08:29:00Z" w16du:dateUtc="2025-12-10T14:29:00Z">
        <w:r w:rsidR="00BF45E5" w:rsidRPr="00111643">
          <w:t xml:space="preserve"> in time to </w:t>
        </w:r>
      </w:ins>
      <w:ins w:id="76" w:author="ERCOT" w:date="2025-12-10T08:30:00Z" w16du:dateUtc="2025-12-10T14:30:00Z">
        <w:r w:rsidR="00BF45E5">
          <w:t xml:space="preserve">prevent </w:t>
        </w:r>
        <w:r w:rsidR="008043B8">
          <w:t>the</w:t>
        </w:r>
        <w:r w:rsidR="00BF45E5">
          <w:t xml:space="preserve"> anticipated Emergency Condition </w:t>
        </w:r>
        <w:r w:rsidR="008043B8">
          <w:t>at issue</w:t>
        </w:r>
      </w:ins>
      <w:ins w:id="77" w:author="ERCOT" w:date="2025-12-10T07:45:00Z" w16du:dateUtc="2025-12-10T13:45:00Z">
        <w:r w:rsidR="007B3935" w:rsidRPr="00111643">
          <w:t>.</w:t>
        </w:r>
        <w:r w:rsidR="007B3935">
          <w:rPr>
            <w:highlight w:val="yellow"/>
          </w:rPr>
          <w:t xml:space="preserve"> </w:t>
        </w:r>
      </w:ins>
    </w:p>
    <w:p w14:paraId="79E82528" w14:textId="697F223B" w:rsidR="00C14231" w:rsidRDefault="00577CB4" w:rsidP="00114396">
      <w:pPr>
        <w:pStyle w:val="List"/>
      </w:pPr>
      <w:ins w:id="78" w:author="ERCOT" w:date="2025-12-10T07:52:00Z" w16du:dateUtc="2025-12-10T13:52:00Z">
        <w:r w:rsidRPr="00111643">
          <w:t>(5)</w:t>
        </w:r>
      </w:ins>
      <w:r w:rsidR="00114396">
        <w:tab/>
      </w:r>
      <w:del w:id="79" w:author="ERCOT" w:date="2025-12-10T07:52:00Z" w16du:dateUtc="2025-12-10T13:52:00Z">
        <w:r w:rsidR="00C14231" w:rsidRPr="00111643" w:rsidDel="00577CB4">
          <w:delText>c</w:delText>
        </w:r>
      </w:del>
      <w:ins w:id="80" w:author="ERCOT" w:date="2025-12-10T07:52:00Z" w16du:dateUtc="2025-12-10T13:52:00Z">
        <w:r w:rsidRPr="00111643">
          <w:t>C</w:t>
        </w:r>
      </w:ins>
      <w:r w:rsidR="00C14231" w:rsidRPr="00111643">
        <w:t xml:space="preserve">apacity </w:t>
      </w:r>
      <w:ins w:id="81" w:author="ERCOT" w:date="2025-12-10T07:52:00Z" w16du:dateUtc="2025-12-10T13:52:00Z">
        <w:r w:rsidRPr="00111643">
          <w:t xml:space="preserve">procured under paragraph (4) </w:t>
        </w:r>
      </w:ins>
      <w:del w:id="82" w:author="ERCOT" w:date="2025-12-10T07:46:00Z" w16du:dateUtc="2025-12-10T13:46:00Z">
        <w:r w:rsidR="00C14231" w:rsidRPr="00111643" w:rsidDel="007B3935">
          <w:delText xml:space="preserve">that </w:delText>
        </w:r>
      </w:del>
      <w:r w:rsidR="00C14231" w:rsidRPr="00111643">
        <w:t xml:space="preserve">may be used to maintain </w:t>
      </w:r>
      <w:ins w:id="83" w:author="ERCOT" w:date="2025-12-10T07:46:00Z" w16du:dateUtc="2025-12-10T13:46:00Z">
        <w:r w:rsidR="00660C62" w:rsidRPr="00111643">
          <w:t xml:space="preserve">the </w:t>
        </w:r>
      </w:ins>
      <w:r w:rsidR="00C14231" w:rsidRPr="00111643">
        <w:t>ERCOT System r</w:t>
      </w:r>
      <w:r w:rsidR="00C14231">
        <w:t xml:space="preserve">eliability in a manner not otherwise delineated in these Protocols and the Nodal Operating </w:t>
      </w:r>
      <w:proofErr w:type="gramStart"/>
      <w:r w:rsidR="00C14231">
        <w:t>Guides,</w:t>
      </w:r>
      <w:proofErr w:type="gramEnd"/>
      <w:r w:rsidR="00C14231">
        <w:t xml:space="preserve"> </w:t>
      </w:r>
      <w:ins w:id="84" w:author="ERCOT" w:date="2025-12-10T07:46:00Z" w16du:dateUtc="2025-12-10T13:46:00Z">
        <w:r w:rsidR="00660C62">
          <w:t xml:space="preserve">provided </w:t>
        </w:r>
      </w:ins>
      <w:r w:rsidR="00C14231">
        <w:t xml:space="preserve">ERCOT </w:t>
      </w:r>
      <w:del w:id="85" w:author="ERCOT" w:date="2025-12-10T07:46:00Z" w16du:dateUtc="2025-12-10T13:46:00Z">
        <w:r w:rsidR="00C14231" w:rsidDel="00660C62">
          <w:delText xml:space="preserve">shall </w:delText>
        </w:r>
      </w:del>
      <w:r w:rsidR="00C14231">
        <w:t xml:space="preserve">take the following actions: </w:t>
      </w:r>
    </w:p>
    <w:p w14:paraId="16078C9E" w14:textId="730A2B51" w:rsidR="00110224" w:rsidRDefault="00C14231" w:rsidP="00D11CBB">
      <w:pPr>
        <w:pStyle w:val="List"/>
        <w:ind w:left="1440"/>
        <w:rPr>
          <w:ins w:id="86" w:author="ERCOT" w:date="2025-12-01T14:45:00Z" w16du:dateUtc="2025-12-01T20:45:00Z"/>
        </w:rPr>
      </w:pPr>
      <w:r>
        <w:t>(a)</w:t>
      </w:r>
      <w:r>
        <w:tab/>
      </w:r>
      <w:ins w:id="87" w:author="ERCOT" w:date="2025-12-01T14:45:00Z" w16du:dateUtc="2025-12-01T20:45:00Z">
        <w:r w:rsidR="00110224">
          <w:t>Upon determination by ERCOT that additional capacity is needed to prevent an Emergency Condition</w:t>
        </w:r>
      </w:ins>
      <w:ins w:id="88" w:author="ERCOT" w:date="2025-12-01T15:52:00Z" w16du:dateUtc="2025-12-01T21:52:00Z">
        <w:r w:rsidR="00A766DF">
          <w:t>,</w:t>
        </w:r>
      </w:ins>
      <w:ins w:id="89" w:author="ERCOT" w:date="2025-12-01T14:45:00Z" w16du:dateUtc="2025-12-01T20:45:00Z">
        <w:r w:rsidR="00110224">
          <w:t xml:space="preserve"> and </w:t>
        </w:r>
        <w:r w:rsidR="00BB108A">
          <w:t xml:space="preserve">30 days </w:t>
        </w:r>
        <w:r w:rsidR="00110224">
          <w:t xml:space="preserve">prior to any procurement activity associated with such additional capacity, ERCOT shall </w:t>
        </w:r>
        <w:r w:rsidR="00BB108A">
          <w:t>notify the Pu</w:t>
        </w:r>
      </w:ins>
      <w:ins w:id="90" w:author="ERCOT" w:date="2025-12-01T14:46:00Z" w16du:dateUtc="2025-12-01T20:46:00Z">
        <w:r w:rsidR="00BB108A">
          <w:t xml:space="preserve">blic Utility Commission of Texas </w:t>
        </w:r>
      </w:ins>
      <w:ins w:id="91" w:author="ERCOT" w:date="2025-12-11T14:00:00Z" w16du:dateUtc="2025-12-11T20:00:00Z">
        <w:r w:rsidR="00662440">
          <w:t xml:space="preserve">(PUCT) </w:t>
        </w:r>
      </w:ins>
      <w:ins w:id="92" w:author="ERCOT" w:date="2025-12-01T14:46:00Z" w16du:dateUtc="2025-12-01T20:46:00Z">
        <w:r w:rsidR="00673F17">
          <w:t xml:space="preserve">of ERCOT’s determination. </w:t>
        </w:r>
      </w:ins>
    </w:p>
    <w:p w14:paraId="59E6668E" w14:textId="5BEDA398" w:rsidR="00C14231" w:rsidRDefault="00110224" w:rsidP="00D11CBB">
      <w:pPr>
        <w:pStyle w:val="List"/>
        <w:ind w:left="1440"/>
      </w:pPr>
      <w:ins w:id="93" w:author="ERCOT" w:date="2025-12-01T14:45:00Z" w16du:dateUtc="2025-12-01T20:45:00Z">
        <w:r>
          <w:t>(b</w:t>
        </w:r>
        <w:proofErr w:type="gramStart"/>
        <w:r>
          <w:t xml:space="preserve">) </w:t>
        </w:r>
        <w:r>
          <w:tab/>
        </w:r>
      </w:ins>
      <w:r w:rsidR="00C14231">
        <w:t>Upon</w:t>
      </w:r>
      <w:proofErr w:type="gramEnd"/>
      <w:r w:rsidR="00C14231">
        <w:t xml:space="preserve"> determination by ERCOT that additional capacity is needed to prevent </w:t>
      </w:r>
      <w:proofErr w:type="gramStart"/>
      <w:r w:rsidR="00C14231">
        <w:t>an Emergency</w:t>
      </w:r>
      <w:proofErr w:type="gramEnd"/>
      <w:r w:rsidR="00C14231">
        <w:t xml:space="preserve"> Condition and prior to any procurement activity associated with such additional capacity, ERCOT shall issue a Notice as soon as practicable with the following information: </w:t>
      </w:r>
    </w:p>
    <w:p w14:paraId="76F930EC" w14:textId="77777777" w:rsidR="00C14231" w:rsidRDefault="00C14231" w:rsidP="00C14231">
      <w:pPr>
        <w:pStyle w:val="List"/>
        <w:ind w:left="2160"/>
      </w:pPr>
      <w:r>
        <w:t>(</w:t>
      </w:r>
      <w:proofErr w:type="spellStart"/>
      <w:r>
        <w:t>i</w:t>
      </w:r>
      <w:proofErr w:type="spellEnd"/>
      <w:r>
        <w:t>)</w:t>
      </w:r>
      <w:r>
        <w:tab/>
        <w:t xml:space="preserve">A detailed </w:t>
      </w:r>
      <w:r w:rsidRPr="000A0F0A">
        <w:rPr>
          <w:szCs w:val="24"/>
        </w:rPr>
        <w:t>description</w:t>
      </w:r>
      <w:r>
        <w:t xml:space="preserve"> of the reliability condition and need for additional capacity as determined by ERCOT and the timing of the proposed </w:t>
      </w:r>
      <w:proofErr w:type="gramStart"/>
      <w:r>
        <w:t>procurement;</w:t>
      </w:r>
      <w:proofErr w:type="gramEnd"/>
    </w:p>
    <w:p w14:paraId="50D6B7AF" w14:textId="77777777" w:rsidR="00C14231" w:rsidRDefault="00C14231" w:rsidP="00C14231">
      <w:pPr>
        <w:pStyle w:val="List"/>
        <w:ind w:left="2160"/>
      </w:pPr>
      <w:r>
        <w:t>(ii)</w:t>
      </w:r>
      <w:r>
        <w:tab/>
        <w:t xml:space="preserve">Justification for the quantity of additional capacity to be </w:t>
      </w:r>
      <w:proofErr w:type="gramStart"/>
      <w:r>
        <w:t>requested;</w:t>
      </w:r>
      <w:proofErr w:type="gramEnd"/>
    </w:p>
    <w:p w14:paraId="5851886B" w14:textId="165FE623" w:rsidR="00C14231" w:rsidRDefault="00C14231" w:rsidP="00C14231">
      <w:pPr>
        <w:pStyle w:val="List"/>
        <w:ind w:left="2160"/>
      </w:pPr>
      <w:r>
        <w:t>(iii)</w:t>
      </w:r>
      <w:r>
        <w:tab/>
      </w:r>
      <w:r w:rsidR="00E94E61" w:rsidRPr="0000204A">
        <w:t>Identification of potential Generation Resources</w:t>
      </w:r>
      <w:r w:rsidR="00E94E61">
        <w:t>, ESRs,</w:t>
      </w:r>
      <w:r w:rsidR="00E94E61" w:rsidRPr="0000204A">
        <w:t xml:space="preserve"> or Load providing capacity considered by ERCOT to be acceptable for providing the additional capacity.  Load capacity may be provided by Entities who, </w:t>
      </w:r>
      <w:proofErr w:type="gramStart"/>
      <w:r w:rsidR="00E94E61" w:rsidRPr="0000204A">
        <w:t>at</w:t>
      </w:r>
      <w:proofErr w:type="gramEnd"/>
      <w:r w:rsidR="00E94E61" w:rsidRPr="0000204A">
        <w:t xml:space="preserve"> </w:t>
      </w:r>
      <w:r w:rsidR="00E94E61" w:rsidRPr="0000204A">
        <w:lastRenderedPageBreak/>
        <w:t>ERCOT’s direction, would interrupt consumption of electric power and remain interrupted until released by ERCOT; and</w:t>
      </w:r>
    </w:p>
    <w:p w14:paraId="6B32EBB7" w14:textId="77777777" w:rsidR="00C14231" w:rsidRDefault="00C14231" w:rsidP="00C14231">
      <w:pPr>
        <w:pStyle w:val="List"/>
        <w:spacing w:before="240"/>
        <w:ind w:left="2160"/>
      </w:pPr>
      <w:r>
        <w:t>(iv)</w:t>
      </w:r>
      <w:r>
        <w:tab/>
        <w:t>A schedule of activities associated with the proposed procurement.</w:t>
      </w:r>
    </w:p>
    <w:p w14:paraId="1B89BCA0" w14:textId="124643A8" w:rsidR="00C14231" w:rsidRDefault="00C14231" w:rsidP="00114396">
      <w:pPr>
        <w:pStyle w:val="List"/>
        <w:ind w:left="1440"/>
      </w:pPr>
      <w:r>
        <w:t>(</w:t>
      </w:r>
      <w:del w:id="94" w:author="ERCOT" w:date="2025-12-01T14:46:00Z" w16du:dateUtc="2025-12-01T20:46:00Z">
        <w:r w:rsidDel="00673F17">
          <w:delText>b</w:delText>
        </w:r>
      </w:del>
      <w:ins w:id="95" w:author="ERCOT" w:date="2025-12-01T14:46:00Z" w16du:dateUtc="2025-12-01T20:46:00Z">
        <w:r w:rsidR="00673F17">
          <w:t>c</w:t>
        </w:r>
      </w:ins>
      <w:r>
        <w:t>)</w:t>
      </w:r>
      <w:r>
        <w:tab/>
        <w:t>If ERCOT identifies a specific Entity with which it will negotiate the terms for procurement of additional capacity, then ERCOT shall issue a Notice as soon as practicable that includes the Entity name and, as applicable, the Resource mnemonic, the Resource MW rating by Season, the name of the Resource Entity, and the potential duration of any contract, including anticipated start and end dates.</w:t>
      </w:r>
      <w:ins w:id="96" w:author="ERCOT" w:date="2025-12-01T14:47:00Z" w16du:dateUtc="2025-12-01T20:47:00Z">
        <w:r w:rsidR="00FD426A">
          <w:t xml:space="preserve"> </w:t>
        </w:r>
      </w:ins>
      <w:ins w:id="97" w:author="ERCOT" w:date="2025-12-11T16:01:00Z" w16du:dateUtc="2025-12-11T22:01:00Z">
        <w:r w:rsidR="00D11CBB">
          <w:t xml:space="preserve"> </w:t>
        </w:r>
      </w:ins>
      <w:ins w:id="98" w:author="ERCOT" w:date="2025-12-01T14:47:00Z" w16du:dateUtc="2025-12-01T20:47:00Z">
        <w:r w:rsidR="00FD426A">
          <w:t xml:space="preserve">Such notice shall also be filed with the </w:t>
        </w:r>
      </w:ins>
      <w:ins w:id="99" w:author="ERCOT" w:date="2025-12-11T14:00:00Z" w16du:dateUtc="2025-12-11T20:00:00Z">
        <w:r w:rsidR="00662440">
          <w:t>PUCT</w:t>
        </w:r>
      </w:ins>
      <w:ins w:id="100" w:author="ERCOT" w:date="2025-12-01T14:52:00Z" w16du:dateUtc="2025-12-01T20:52:00Z">
        <w:r w:rsidR="00C02F95">
          <w:t xml:space="preserve">. </w:t>
        </w:r>
      </w:ins>
      <w:ins w:id="101" w:author="ERCOT" w:date="2025-12-11T16:01:00Z" w16du:dateUtc="2025-12-11T22:01:00Z">
        <w:r w:rsidR="00D11CBB">
          <w:t xml:space="preserve"> </w:t>
        </w:r>
      </w:ins>
      <w:ins w:id="102" w:author="ERCOT" w:date="2025-12-01T14:52:00Z" w16du:dateUtc="2025-12-01T20:52:00Z">
        <w:r w:rsidR="00C02F95">
          <w:t>No</w:t>
        </w:r>
      </w:ins>
      <w:ins w:id="103" w:author="ERCOT" w:date="2025-12-01T14:50:00Z" w16du:dateUtc="2025-12-01T20:50:00Z">
        <w:r w:rsidR="0001016A">
          <w:t xml:space="preserve"> final contract </w:t>
        </w:r>
      </w:ins>
      <w:ins w:id="104" w:author="ERCOT" w:date="2025-12-01T14:51:00Z" w16du:dateUtc="2025-12-01T20:51:00Z">
        <w:r w:rsidR="00E7194F">
          <w:t xml:space="preserve">for additional capacity </w:t>
        </w:r>
      </w:ins>
      <w:ins w:id="105" w:author="ERCOT" w:date="2025-12-01T14:50:00Z" w16du:dateUtc="2025-12-01T20:50:00Z">
        <w:r w:rsidR="00B31475">
          <w:t>may be signed un</w:t>
        </w:r>
      </w:ins>
      <w:ins w:id="106" w:author="ERCOT" w:date="2025-12-01T14:51:00Z" w16du:dateUtc="2025-12-01T20:51:00Z">
        <w:r w:rsidR="00E7194F">
          <w:t xml:space="preserve">til at least one </w:t>
        </w:r>
      </w:ins>
      <w:ins w:id="107" w:author="ERCOT" w:date="2025-12-11T14:00:00Z" w16du:dateUtc="2025-12-11T20:00:00Z">
        <w:r w:rsidR="00662440">
          <w:t>PUCT</w:t>
        </w:r>
      </w:ins>
      <w:ins w:id="108" w:author="ERCOT" w:date="2025-12-01T14:51:00Z" w16du:dateUtc="2025-12-01T20:51:00Z">
        <w:r w:rsidR="00C02F95">
          <w:t xml:space="preserve"> Open Meeting </w:t>
        </w:r>
      </w:ins>
      <w:ins w:id="109" w:author="ERCOT" w:date="2025-12-12T10:52:00Z" w16du:dateUtc="2025-12-12T16:52:00Z">
        <w:r w:rsidR="00511C8F">
          <w:t xml:space="preserve">has taken place </w:t>
        </w:r>
      </w:ins>
      <w:ins w:id="110" w:author="ERCOT" w:date="2025-12-01T14:51:00Z" w16du:dateUtc="2025-12-01T20:51:00Z">
        <w:r w:rsidR="00C02F95">
          <w:t>seven or more days after that date of such notice</w:t>
        </w:r>
      </w:ins>
      <w:ins w:id="111" w:author="ERCOT" w:date="2025-12-01T14:47:00Z" w16du:dateUtc="2025-12-01T20:47:00Z">
        <w:r w:rsidR="00FD426A">
          <w:t xml:space="preserve">. </w:t>
        </w:r>
      </w:ins>
    </w:p>
    <w:p w14:paraId="0E160465" w14:textId="47591F6E" w:rsidR="00C14231" w:rsidRDefault="00C14231" w:rsidP="00114396">
      <w:pPr>
        <w:pStyle w:val="List"/>
        <w:ind w:left="1440"/>
      </w:pPr>
      <w:r>
        <w:t>(</w:t>
      </w:r>
      <w:ins w:id="112" w:author="ERCOT" w:date="2025-12-01T14:46:00Z" w16du:dateUtc="2025-12-01T20:46:00Z">
        <w:r w:rsidR="00FD426A">
          <w:t>d</w:t>
        </w:r>
      </w:ins>
      <w:del w:id="113" w:author="ERCOT" w:date="2025-12-01T14:46:00Z" w16du:dateUtc="2025-12-01T20:46:00Z">
        <w:r w:rsidDel="00FD426A">
          <w:delText>c</w:delText>
        </w:r>
      </w:del>
      <w:r>
        <w:t>)</w:t>
      </w:r>
      <w:r>
        <w:tab/>
        <w:t>ERCOT shall, to the fullest extent practicable, ensure that any actions taken to procure additional capacity meet the following criteria:</w:t>
      </w:r>
    </w:p>
    <w:p w14:paraId="7DB347FE" w14:textId="259DEBED" w:rsidR="00C14231" w:rsidRDefault="00C14231" w:rsidP="00C14231">
      <w:pPr>
        <w:pStyle w:val="List"/>
        <w:ind w:left="2160"/>
        <w:rPr>
          <w:color w:val="000000"/>
          <w:szCs w:val="24"/>
        </w:rPr>
      </w:pPr>
      <w:r>
        <w:rPr>
          <w:color w:val="000000"/>
          <w:szCs w:val="24"/>
        </w:rPr>
        <w:t>(</w:t>
      </w:r>
      <w:proofErr w:type="spellStart"/>
      <w:r>
        <w:rPr>
          <w:color w:val="000000"/>
          <w:szCs w:val="24"/>
        </w:rPr>
        <w:t>i</w:t>
      </w:r>
      <w:proofErr w:type="spellEnd"/>
      <w:r>
        <w:rPr>
          <w:color w:val="000000"/>
          <w:szCs w:val="24"/>
        </w:rPr>
        <w:t>)</w:t>
      </w:r>
      <w:r>
        <w:rPr>
          <w:color w:val="000000"/>
          <w:szCs w:val="24"/>
        </w:rPr>
        <w:tab/>
        <w:t xml:space="preserve">Any capacity procured pursuant to this </w:t>
      </w:r>
      <w:del w:id="114" w:author="ERCOT" w:date="2025-12-12T10:53:00Z" w16du:dateUtc="2025-12-12T16:53:00Z">
        <w:r w:rsidDel="007009C5">
          <w:rPr>
            <w:color w:val="000000"/>
            <w:szCs w:val="24"/>
          </w:rPr>
          <w:delText xml:space="preserve">paragraph </w:delText>
        </w:r>
      </w:del>
      <w:ins w:id="115" w:author="ERCOT" w:date="2025-12-12T10:53:00Z" w16du:dateUtc="2025-12-12T16:53:00Z">
        <w:r w:rsidR="007009C5">
          <w:rPr>
            <w:color w:val="000000"/>
            <w:szCs w:val="24"/>
          </w:rPr>
          <w:t xml:space="preserve">Section </w:t>
        </w:r>
      </w:ins>
      <w:r>
        <w:rPr>
          <w:color w:val="000000"/>
          <w:szCs w:val="24"/>
        </w:rPr>
        <w:t xml:space="preserve">will be procured using an open process, and the terms of the </w:t>
      </w:r>
      <w:r w:rsidRPr="009573F1">
        <w:t>procurement</w:t>
      </w:r>
      <w:r>
        <w:rPr>
          <w:color w:val="000000"/>
          <w:szCs w:val="24"/>
        </w:rPr>
        <w:t xml:space="preserve"> between ERCOT and the Entity will be memorialized in contracts that will be publicly available for inspection on the ERCOT website.  </w:t>
      </w:r>
    </w:p>
    <w:p w14:paraId="61DDC90B" w14:textId="6A8781E3" w:rsidR="00C14231" w:rsidRDefault="00C14231" w:rsidP="00C14231">
      <w:pPr>
        <w:pStyle w:val="List"/>
        <w:ind w:left="2160"/>
        <w:rPr>
          <w:color w:val="000000"/>
          <w:szCs w:val="24"/>
        </w:rPr>
      </w:pPr>
      <w:r>
        <w:rPr>
          <w:color w:val="000000"/>
          <w:szCs w:val="24"/>
        </w:rPr>
        <w:t>(ii)</w:t>
      </w:r>
      <w:r>
        <w:rPr>
          <w:color w:val="000000"/>
          <w:szCs w:val="24"/>
        </w:rPr>
        <w:tab/>
      </w:r>
      <w:r w:rsidR="00E94E61" w:rsidRPr="0000204A">
        <w:rPr>
          <w:color w:val="000000"/>
        </w:rPr>
        <w:t xml:space="preserve">Each contract will include specified financial terms and termination dates.  For purposes of Settlement, any contract associated with a </w:t>
      </w:r>
      <w:del w:id="116" w:author="ERCOT" w:date="2025-12-12T10:56:00Z" w16du:dateUtc="2025-12-12T16:56:00Z">
        <w:r w:rsidR="00E94E61" w:rsidRPr="0000204A" w:rsidDel="00250DFA">
          <w:rPr>
            <w:color w:val="000000"/>
          </w:rPr>
          <w:delText xml:space="preserve">Generation </w:delText>
        </w:r>
      </w:del>
      <w:r w:rsidR="00E94E61" w:rsidRPr="0000204A">
        <w:rPr>
          <w:color w:val="000000"/>
        </w:rPr>
        <w:t xml:space="preserve">Resource </w:t>
      </w:r>
      <w:del w:id="117" w:author="ERCOT" w:date="2025-12-12T10:56:00Z" w16du:dateUtc="2025-12-12T16:56:00Z">
        <w:r w:rsidR="00E94E61" w:rsidDel="00250DFA">
          <w:rPr>
            <w:color w:val="000000"/>
          </w:rPr>
          <w:delText xml:space="preserve">or ESR </w:delText>
        </w:r>
      </w:del>
      <w:r w:rsidR="00E94E61" w:rsidRPr="0000204A">
        <w:rPr>
          <w:color w:val="000000"/>
        </w:rPr>
        <w:t>will include substantially the same terms and conditions as an RMR Unit under a</w:t>
      </w:r>
      <w:ins w:id="118" w:author="ERCOT" w:date="2025-12-01T14:55:00Z" w16du:dateUtc="2025-12-01T20:55:00Z">
        <w:r w:rsidR="00E94E61">
          <w:rPr>
            <w:color w:val="000000"/>
          </w:rPr>
          <w:t>n</w:t>
        </w:r>
      </w:ins>
      <w:r w:rsidR="00E94E61" w:rsidRPr="0000204A">
        <w:rPr>
          <w:color w:val="000000"/>
        </w:rPr>
        <w:t xml:space="preserve"> RMR Agreement, including the Eligible Cost budgeting process.</w:t>
      </w:r>
      <w:ins w:id="119" w:author="ERCOT" w:date="2025-12-01T14:54:00Z" w16du:dateUtc="2025-12-01T20:54:00Z">
        <w:r w:rsidR="00E94E61">
          <w:rPr>
            <w:color w:val="000000"/>
          </w:rPr>
          <w:t xml:space="preserve"> </w:t>
        </w:r>
      </w:ins>
      <w:ins w:id="120" w:author="ERCOT" w:date="2025-12-11T16:01:00Z" w16du:dateUtc="2025-12-11T22:01:00Z">
        <w:r w:rsidR="00D11CBB">
          <w:rPr>
            <w:color w:val="000000"/>
          </w:rPr>
          <w:t xml:space="preserve"> </w:t>
        </w:r>
      </w:ins>
      <w:ins w:id="121" w:author="ERCOT" w:date="2025-12-01T14:54:00Z">
        <w:r w:rsidR="00E94E61" w:rsidRPr="00114396">
          <w:rPr>
            <w:color w:val="000000"/>
          </w:rPr>
          <w:t xml:space="preserve">The Incentive Factor under a contract associated with a Resource may differ from the Incentive Factor for RMR Resources described in Section 3.14.1.17, Incentive Factor, </w:t>
        </w:r>
        <w:proofErr w:type="gramStart"/>
        <w:r w:rsidR="00E94E61" w:rsidRPr="00114396">
          <w:rPr>
            <w:color w:val="000000"/>
          </w:rPr>
          <w:t>as long as</w:t>
        </w:r>
        <w:proofErr w:type="gramEnd"/>
        <w:r w:rsidR="00E94E61" w:rsidRPr="00114396">
          <w:rPr>
            <w:color w:val="000000"/>
          </w:rPr>
          <w:t xml:space="preserve"> ERCOT determines it is reasonable and necessary. </w:t>
        </w:r>
      </w:ins>
      <w:ins w:id="122" w:author="ERCOT" w:date="2025-12-11T16:01:00Z" w16du:dateUtc="2025-12-11T22:01:00Z">
        <w:r w:rsidR="00D11CBB">
          <w:rPr>
            <w:color w:val="000000"/>
          </w:rPr>
          <w:t xml:space="preserve"> </w:t>
        </w:r>
      </w:ins>
      <w:ins w:id="123" w:author="ERCOT" w:date="2025-12-01T14:54:00Z">
        <w:r w:rsidR="00E94E61" w:rsidRPr="00114396">
          <w:rPr>
            <w:color w:val="000000"/>
          </w:rPr>
          <w:t>This Incentive Factor may be reduced based on the Resource’s failure to achieve specified performance metrics.</w:t>
        </w:r>
        <w:r w:rsidR="00E94E61" w:rsidRPr="007A032E">
          <w:rPr>
            <w:color w:val="000000"/>
          </w:rPr>
          <w:t> </w:t>
        </w:r>
      </w:ins>
      <w:ins w:id="124" w:author="ERCOT" w:date="2025-12-01T14:53:00Z">
        <w:r w:rsidR="00E42B71" w:rsidRPr="00E42B71">
          <w:rPr>
            <w:color w:val="000000"/>
            <w:szCs w:val="24"/>
          </w:rPr>
          <w:t> </w:t>
        </w:r>
      </w:ins>
    </w:p>
    <w:p w14:paraId="0ABFEEBC" w14:textId="124AD22D" w:rsidR="00C14231" w:rsidRDefault="00C14231" w:rsidP="00C14231">
      <w:pPr>
        <w:pStyle w:val="List"/>
        <w:spacing w:before="240"/>
        <w:ind w:left="2160"/>
        <w:rPr>
          <w:color w:val="000000"/>
          <w:szCs w:val="24"/>
        </w:rPr>
      </w:pPr>
      <w:r>
        <w:rPr>
          <w:color w:val="000000"/>
          <w:szCs w:val="24"/>
        </w:rPr>
        <w:t>(iii)</w:t>
      </w:r>
      <w:r>
        <w:rPr>
          <w:color w:val="000000"/>
          <w:szCs w:val="24"/>
        </w:rPr>
        <w:tab/>
      </w:r>
      <w:r w:rsidRPr="004B5F16">
        <w:rPr>
          <w:color w:val="000000"/>
          <w:szCs w:val="24"/>
        </w:rPr>
        <w:t xml:space="preserve">ERCOT shall provide notice to the ERCOT </w:t>
      </w:r>
      <w:proofErr w:type="gramStart"/>
      <w:r w:rsidRPr="004B5F16">
        <w:rPr>
          <w:color w:val="000000"/>
          <w:szCs w:val="24"/>
        </w:rPr>
        <w:t>Board,</w:t>
      </w:r>
      <w:proofErr w:type="gramEnd"/>
      <w:r w:rsidRPr="004B5F16">
        <w:rPr>
          <w:color w:val="000000"/>
          <w:szCs w:val="24"/>
        </w:rPr>
        <w:t xml:space="preserve"> at the next ERCOT Board meeting after ERCOT has signed the contract, that the actions required prior to execution of the contract, pursuant to paragraphs (</w:t>
      </w:r>
      <w:del w:id="125" w:author="ERCOT" w:date="2025-12-12T10:59:00Z" w16du:dateUtc="2025-12-12T16:59:00Z">
        <w:r w:rsidDel="00584860">
          <w:rPr>
            <w:color w:val="000000"/>
            <w:szCs w:val="24"/>
          </w:rPr>
          <w:delText>4</w:delText>
        </w:r>
      </w:del>
      <w:proofErr w:type="gramStart"/>
      <w:ins w:id="126" w:author="ERCOT" w:date="2025-12-12T10:59:00Z" w16du:dateUtc="2025-12-12T16:59:00Z">
        <w:r w:rsidR="00584860">
          <w:rPr>
            <w:color w:val="000000"/>
            <w:szCs w:val="24"/>
          </w:rPr>
          <w:t>5</w:t>
        </w:r>
      </w:ins>
      <w:r w:rsidRPr="004B5F16">
        <w:rPr>
          <w:color w:val="000000"/>
          <w:szCs w:val="24"/>
        </w:rPr>
        <w:t>)(</w:t>
      </w:r>
      <w:proofErr w:type="gramEnd"/>
      <w:r w:rsidRPr="004B5F16">
        <w:rPr>
          <w:color w:val="000000"/>
          <w:szCs w:val="24"/>
        </w:rPr>
        <w:t>a) through (</w:t>
      </w:r>
      <w:ins w:id="127" w:author="ERCOT" w:date="2025-12-12T11:00:00Z" w16du:dateUtc="2025-12-12T17:00:00Z">
        <w:r w:rsidR="00EA2352">
          <w:rPr>
            <w:color w:val="000000"/>
            <w:szCs w:val="24"/>
          </w:rPr>
          <w:t>d</w:t>
        </w:r>
      </w:ins>
      <w:del w:id="128" w:author="ERCOT" w:date="2025-12-12T11:00:00Z" w16du:dateUtc="2025-12-12T17:00:00Z">
        <w:r w:rsidRPr="004B5F16" w:rsidDel="00EA2352">
          <w:rPr>
            <w:color w:val="000000"/>
            <w:szCs w:val="24"/>
          </w:rPr>
          <w:delText>c</w:delText>
        </w:r>
      </w:del>
      <w:r w:rsidRPr="004B5F16">
        <w:rPr>
          <w:color w:val="000000"/>
          <w:szCs w:val="24"/>
        </w:rPr>
        <w:t>) above, were completed by ERCOT before the contract was executed.</w:t>
      </w:r>
      <w:r>
        <w:rPr>
          <w:color w:val="000000"/>
          <w:szCs w:val="24"/>
        </w:rPr>
        <w:t xml:space="preserve">  </w:t>
      </w:r>
    </w:p>
    <w:p w14:paraId="0036497D" w14:textId="77777777" w:rsidR="00C14231" w:rsidRDefault="00C14231" w:rsidP="00C14231">
      <w:pPr>
        <w:pStyle w:val="List"/>
        <w:ind w:left="2160"/>
        <w:rPr>
          <w:color w:val="000000"/>
          <w:szCs w:val="24"/>
        </w:rPr>
      </w:pPr>
      <w:proofErr w:type="gramStart"/>
      <w:r>
        <w:rPr>
          <w:color w:val="000000"/>
          <w:szCs w:val="24"/>
        </w:rPr>
        <w:t>(iv)</w:t>
      </w:r>
      <w:r>
        <w:rPr>
          <w:color w:val="000000"/>
          <w:szCs w:val="24"/>
        </w:rPr>
        <w:tab/>
        <w:t>Any</w:t>
      </w:r>
      <w:proofErr w:type="gramEnd"/>
      <w:r>
        <w:rPr>
          <w:color w:val="000000"/>
          <w:szCs w:val="24"/>
        </w:rPr>
        <w:t xml:space="preserve"> information submitted by the Entity to ERCOT through the procurement process may be designated as Protected Information and treated in accordance with the provisions of Section 1.3, Confidentiality, provided that final contract terms must be made available for public inspection.</w:t>
      </w:r>
    </w:p>
    <w:p w14:paraId="3DADF3D0" w14:textId="7F9302F0" w:rsidR="00C14231" w:rsidRDefault="00C14231" w:rsidP="00114396">
      <w:pPr>
        <w:pStyle w:val="List"/>
        <w:ind w:left="1440"/>
      </w:pPr>
      <w:r>
        <w:rPr>
          <w:color w:val="000000"/>
          <w:szCs w:val="24"/>
        </w:rPr>
        <w:t>(</w:t>
      </w:r>
      <w:del w:id="129" w:author="ERCOT" w:date="2025-12-01T14:47:00Z" w16du:dateUtc="2025-12-01T20:47:00Z">
        <w:r w:rsidDel="006F72D1">
          <w:rPr>
            <w:color w:val="000000"/>
            <w:szCs w:val="24"/>
          </w:rPr>
          <w:delText>d</w:delText>
        </w:r>
      </w:del>
      <w:ins w:id="130" w:author="ERCOT" w:date="2025-12-01T14:47:00Z" w16du:dateUtc="2025-12-01T20:47:00Z">
        <w:r w:rsidR="006F72D1">
          <w:rPr>
            <w:color w:val="000000"/>
            <w:szCs w:val="24"/>
          </w:rPr>
          <w:t>e</w:t>
        </w:r>
      </w:ins>
      <w:r>
        <w:rPr>
          <w:color w:val="000000"/>
          <w:szCs w:val="24"/>
        </w:rPr>
        <w:t>)</w:t>
      </w:r>
      <w:r>
        <w:rPr>
          <w:color w:val="000000"/>
          <w:szCs w:val="24"/>
        </w:rPr>
        <w:tab/>
      </w:r>
      <w:r w:rsidR="00E94E61">
        <w:rPr>
          <w:color w:val="000000"/>
          <w:szCs w:val="24"/>
        </w:rPr>
        <w:t xml:space="preserve">A </w:t>
      </w:r>
      <w:del w:id="131" w:author="ERCOT" w:date="2025-12-10T08:21:00Z" w16du:dateUtc="2025-12-10T14:21:00Z">
        <w:r w:rsidR="00E94E61" w:rsidDel="00B8308B">
          <w:rPr>
            <w:color w:val="000000"/>
            <w:szCs w:val="24"/>
          </w:rPr>
          <w:delText xml:space="preserve">Generation </w:delText>
        </w:r>
      </w:del>
      <w:r w:rsidR="00E94E61">
        <w:rPr>
          <w:color w:val="000000"/>
          <w:szCs w:val="24"/>
        </w:rPr>
        <w:t xml:space="preserve">Resource </w:t>
      </w:r>
      <w:del w:id="132" w:author="ERCOT" w:date="2025-12-12T10:55:00Z" w16du:dateUtc="2025-12-12T16:55:00Z">
        <w:r w:rsidR="00E94E61" w:rsidDel="00B55F64">
          <w:rPr>
            <w:color w:val="000000"/>
            <w:szCs w:val="24"/>
          </w:rPr>
          <w:delText xml:space="preserve">or ESR </w:delText>
        </w:r>
      </w:del>
      <w:r w:rsidR="00E94E61">
        <w:rPr>
          <w:color w:val="000000"/>
          <w:szCs w:val="24"/>
        </w:rPr>
        <w:t xml:space="preserve">that has received capital contributions from ERCOT pursuant to a contract executed under </w:t>
      </w:r>
      <w:del w:id="133" w:author="ERCOT" w:date="2025-12-10T07:54:00Z" w16du:dateUtc="2025-12-10T13:54:00Z">
        <w:r w:rsidR="00E94E61" w:rsidDel="00010E5B">
          <w:rPr>
            <w:color w:val="000000"/>
            <w:szCs w:val="24"/>
          </w:rPr>
          <w:delText xml:space="preserve">this </w:delText>
        </w:r>
      </w:del>
      <w:r w:rsidR="00E94E61">
        <w:rPr>
          <w:color w:val="000000"/>
          <w:szCs w:val="24"/>
        </w:rPr>
        <w:t xml:space="preserve">paragraph (4) may not participate in the energy or Ancillary Services markets until such capital </w:t>
      </w:r>
      <w:r w:rsidR="00E94E61">
        <w:rPr>
          <w:color w:val="000000"/>
          <w:szCs w:val="24"/>
        </w:rPr>
        <w:lastRenderedPageBreak/>
        <w:t>contributions have been refunded to ERCOT.  For the purposes of this Section, capital contributions are defined as improvements with an asset life greater than one year under the applicable federal tax rules.  The Resource Entity’s refund of capital contributions shall be a lump sum payment calculated as follows:</w:t>
      </w:r>
    </w:p>
    <w:p w14:paraId="5C8753A9" w14:textId="17DD2739" w:rsidR="00C14231" w:rsidRDefault="00C14231" w:rsidP="00C14231">
      <w:pPr>
        <w:pStyle w:val="List"/>
        <w:spacing w:before="240"/>
        <w:ind w:left="2160"/>
        <w:rPr>
          <w:szCs w:val="24"/>
        </w:rPr>
      </w:pPr>
      <w:r>
        <w:rPr>
          <w:color w:val="000000"/>
          <w:szCs w:val="24"/>
        </w:rPr>
        <w:t>(</w:t>
      </w:r>
      <w:proofErr w:type="spellStart"/>
      <w:r>
        <w:rPr>
          <w:color w:val="000000"/>
          <w:szCs w:val="24"/>
        </w:rPr>
        <w:t>i</w:t>
      </w:r>
      <w:proofErr w:type="spellEnd"/>
      <w:r>
        <w:rPr>
          <w:color w:val="000000"/>
          <w:szCs w:val="24"/>
        </w:rPr>
        <w:t>)</w:t>
      </w:r>
      <w:r>
        <w:rPr>
          <w:color w:val="000000"/>
          <w:szCs w:val="24"/>
        </w:rPr>
        <w:tab/>
      </w:r>
      <w:r w:rsidR="00E94E61" w:rsidRPr="0000204A">
        <w:rPr>
          <w:color w:val="000000"/>
        </w:rPr>
        <w:t xml:space="preserve">If the </w:t>
      </w:r>
      <w:del w:id="134" w:author="ERCOT" w:date="2025-12-10T08:21:00Z" w16du:dateUtc="2025-12-10T14:21:00Z">
        <w:r w:rsidR="00E94E61" w:rsidRPr="0000204A" w:rsidDel="00B8308B">
          <w:rPr>
            <w:color w:val="000000"/>
          </w:rPr>
          <w:delText xml:space="preserve">Generation </w:delText>
        </w:r>
      </w:del>
      <w:r w:rsidR="00E94E61" w:rsidRPr="0000204A">
        <w:rPr>
          <w:color w:val="000000"/>
        </w:rPr>
        <w:t xml:space="preserve">Resource </w:t>
      </w:r>
      <w:del w:id="135" w:author="ERCOT" w:date="2025-12-12T10:56:00Z" w16du:dateUtc="2025-12-12T16:56:00Z">
        <w:r w:rsidR="00E94E61" w:rsidDel="00414276">
          <w:rPr>
            <w:color w:val="000000"/>
          </w:rPr>
          <w:delText xml:space="preserve">or ESR </w:delText>
        </w:r>
      </w:del>
      <w:r w:rsidR="00E94E61" w:rsidRPr="0000204A">
        <w:rPr>
          <w:color w:val="000000"/>
        </w:rPr>
        <w:t xml:space="preserve">chooses to participate in the energy or Ancillary Service markets after the termination date of the contract executed under </w:t>
      </w:r>
      <w:del w:id="136" w:author="ERCOT" w:date="2025-12-10T07:55:00Z" w16du:dateUtc="2025-12-10T13:55:00Z">
        <w:r w:rsidR="00E94E61" w:rsidRPr="0000204A" w:rsidDel="00010E5B">
          <w:rPr>
            <w:color w:val="000000"/>
          </w:rPr>
          <w:delText xml:space="preserve">this </w:delText>
        </w:r>
      </w:del>
      <w:r w:rsidR="00E94E61" w:rsidRPr="0000204A">
        <w:rPr>
          <w:color w:val="000000"/>
        </w:rPr>
        <w:t xml:space="preserve">paragraph (4), the Qualified Scheduling Entity (QSE) representing the </w:t>
      </w:r>
      <w:del w:id="137" w:author="ERCOT" w:date="2025-12-12T10:57:00Z" w16du:dateUtc="2025-12-12T16:57:00Z">
        <w:r w:rsidR="00E94E61" w:rsidRPr="0000204A" w:rsidDel="00311E55">
          <w:rPr>
            <w:color w:val="000000"/>
          </w:rPr>
          <w:delText>Resource Entity</w:delText>
        </w:r>
      </w:del>
      <w:ins w:id="138" w:author="ERCOT" w:date="2025-12-12T10:57:00Z" w16du:dateUtc="2025-12-12T16:57:00Z">
        <w:r w:rsidR="00311E55">
          <w:rPr>
            <w:color w:val="000000"/>
          </w:rPr>
          <w:t>capacity</w:t>
        </w:r>
      </w:ins>
      <w:r w:rsidR="00E94E61" w:rsidRPr="0000204A">
        <w:rPr>
          <w:color w:val="000000"/>
        </w:rPr>
        <w:t xml:space="preserve"> shall repay, in a lump sum payment,  100% of the book value of the capitalized equipment and all installation charges leading to turn key, one-time startup based on a linear depreciation over the estimated life of the capitalized component(s) in accordance with Generally Accepted Accounting Principles (GAAP) standards for electric utility equipment.  The estimated life shall be based on documentation provided by the manufacturer; if installing used equipment, the estimated life may be based on an approximation agreed to by the Resource Entity and ERCOT.</w:t>
      </w:r>
    </w:p>
    <w:p w14:paraId="7C56E60A" w14:textId="5C63D1A9" w:rsidR="00C14231" w:rsidRDefault="00C14231" w:rsidP="00C14231">
      <w:pPr>
        <w:pStyle w:val="List"/>
        <w:spacing w:before="240"/>
        <w:ind w:left="2160"/>
        <w:rPr>
          <w:color w:val="000000"/>
          <w:szCs w:val="24"/>
        </w:rPr>
      </w:pPr>
      <w:r>
        <w:rPr>
          <w:color w:val="000000"/>
          <w:szCs w:val="24"/>
        </w:rPr>
        <w:t>(ii)</w:t>
      </w:r>
      <w:r>
        <w:rPr>
          <w:color w:val="000000"/>
          <w:szCs w:val="24"/>
        </w:rPr>
        <w:tab/>
      </w:r>
      <w:r w:rsidR="00E94E61" w:rsidRPr="0000204A">
        <w:rPr>
          <w:color w:val="000000"/>
        </w:rPr>
        <w:t xml:space="preserve">If the </w:t>
      </w:r>
      <w:del w:id="139" w:author="ERCOT" w:date="2025-12-10T08:21:00Z" w16du:dateUtc="2025-12-10T14:21:00Z">
        <w:r w:rsidR="00E94E61" w:rsidRPr="0000204A" w:rsidDel="00B8308B">
          <w:rPr>
            <w:color w:val="000000"/>
          </w:rPr>
          <w:delText xml:space="preserve">Generation </w:delText>
        </w:r>
      </w:del>
      <w:r w:rsidR="00E94E61" w:rsidRPr="0000204A">
        <w:rPr>
          <w:color w:val="000000"/>
        </w:rPr>
        <w:t xml:space="preserve">Resource </w:t>
      </w:r>
      <w:r w:rsidR="00E94E61">
        <w:rPr>
          <w:color w:val="000000"/>
        </w:rPr>
        <w:t xml:space="preserve">or ESR </w:t>
      </w:r>
      <w:r w:rsidR="00E94E61" w:rsidRPr="0000204A">
        <w:rPr>
          <w:color w:val="000000"/>
        </w:rPr>
        <w:t>chooses to participate in the energy or Ancillary Services markets as contemplated in item (</w:t>
      </w:r>
      <w:ins w:id="140" w:author="ERCOT" w:date="2025-12-10T07:58:00Z" w16du:dateUtc="2025-12-10T13:58:00Z">
        <w:r w:rsidR="00E94E61">
          <w:rPr>
            <w:color w:val="000000"/>
          </w:rPr>
          <w:t>5</w:t>
        </w:r>
      </w:ins>
      <w:del w:id="141" w:author="ERCOT" w:date="2025-12-10T07:58:00Z" w16du:dateUtc="2025-12-10T13:58:00Z">
        <w:r w:rsidR="00E94E61" w:rsidRPr="0000204A" w:rsidDel="00270A0F">
          <w:rPr>
            <w:color w:val="000000"/>
          </w:rPr>
          <w:delText>4</w:delText>
        </w:r>
      </w:del>
      <w:r w:rsidR="00E94E61" w:rsidRPr="0000204A">
        <w:rPr>
          <w:color w:val="000000"/>
        </w:rPr>
        <w:t>)(</w:t>
      </w:r>
      <w:del w:id="142" w:author="ERCOT" w:date="2025-12-12T11:01:00Z" w16du:dateUtc="2025-12-12T17:01:00Z">
        <w:r w:rsidR="00E94E61" w:rsidRPr="0000204A" w:rsidDel="00442D4E">
          <w:rPr>
            <w:color w:val="000000"/>
          </w:rPr>
          <w:delText>d</w:delText>
        </w:r>
      </w:del>
      <w:ins w:id="143" w:author="ERCOT" w:date="2025-12-12T11:01:00Z" w16du:dateUtc="2025-12-12T17:01:00Z">
        <w:r w:rsidR="00442D4E">
          <w:rPr>
            <w:color w:val="000000"/>
          </w:rPr>
          <w:t>e</w:t>
        </w:r>
      </w:ins>
      <w:r w:rsidR="00E94E61" w:rsidRPr="0000204A">
        <w:rPr>
          <w:color w:val="000000"/>
        </w:rPr>
        <w:t>)(</w:t>
      </w:r>
      <w:proofErr w:type="spellStart"/>
      <w:r w:rsidR="00E94E61" w:rsidRPr="0000204A">
        <w:rPr>
          <w:color w:val="000000"/>
        </w:rPr>
        <w:t>i</w:t>
      </w:r>
      <w:proofErr w:type="spellEnd"/>
      <w:r w:rsidR="00E94E61" w:rsidRPr="0000204A">
        <w:rPr>
          <w:color w:val="000000"/>
        </w:rPr>
        <w:t xml:space="preserve">) above, and its participation requires a lump sum payment of capital contributions, ERCOT will issue a notice to all registered Market Participants announcing the </w:t>
      </w:r>
      <w:del w:id="144" w:author="ERCOT" w:date="2025-12-10T08:21:00Z" w16du:dateUtc="2025-12-10T14:21:00Z">
        <w:r w:rsidR="00E94E61" w:rsidRPr="0000204A" w:rsidDel="00B8308B">
          <w:rPr>
            <w:color w:val="000000"/>
          </w:rPr>
          <w:delText xml:space="preserve">Generation </w:delText>
        </w:r>
      </w:del>
      <w:r w:rsidR="00E94E61" w:rsidRPr="0000204A">
        <w:rPr>
          <w:color w:val="000000"/>
        </w:rPr>
        <w:t xml:space="preserve">Resource’s </w:t>
      </w:r>
      <w:r w:rsidR="00E94E61">
        <w:rPr>
          <w:color w:val="000000"/>
        </w:rPr>
        <w:t xml:space="preserve">or ESR’s </w:t>
      </w:r>
      <w:r w:rsidR="00E94E61" w:rsidRPr="0000204A">
        <w:rPr>
          <w:color w:val="000000"/>
        </w:rPr>
        <w:t>decision to participate in the market(s) and identifying the amount of the lump sum payment due pursuant to item (</w:t>
      </w:r>
      <w:ins w:id="145" w:author="ERCOT" w:date="2025-12-10T07:58:00Z" w16du:dateUtc="2025-12-10T13:58:00Z">
        <w:r w:rsidR="00E94E61">
          <w:rPr>
            <w:color w:val="000000"/>
          </w:rPr>
          <w:t>5</w:t>
        </w:r>
      </w:ins>
      <w:del w:id="146" w:author="ERCOT" w:date="2025-12-10T07:58:00Z" w16du:dateUtc="2025-12-10T13:58:00Z">
        <w:r w:rsidR="00E94E61" w:rsidRPr="0000204A" w:rsidDel="00270A0F">
          <w:rPr>
            <w:color w:val="000000"/>
          </w:rPr>
          <w:delText>4</w:delText>
        </w:r>
      </w:del>
      <w:r w:rsidR="00E94E61" w:rsidRPr="0000204A">
        <w:rPr>
          <w:color w:val="000000"/>
        </w:rPr>
        <w:t>)(d)(</w:t>
      </w:r>
      <w:proofErr w:type="spellStart"/>
      <w:r w:rsidR="00E94E61" w:rsidRPr="0000204A">
        <w:rPr>
          <w:color w:val="000000"/>
        </w:rPr>
        <w:t>i</w:t>
      </w:r>
      <w:proofErr w:type="spellEnd"/>
      <w:r w:rsidR="00E94E61" w:rsidRPr="0000204A">
        <w:rPr>
          <w:color w:val="000000"/>
        </w:rPr>
        <w:t>) above.  ERCOT will also issue a notice to all registered Market Participants after completion of the collection and disbursement of the capital contributions, as described in item (</w:t>
      </w:r>
      <w:ins w:id="147" w:author="ERCOT" w:date="2025-12-10T07:58:00Z" w16du:dateUtc="2025-12-10T13:58:00Z">
        <w:r w:rsidR="00E94E61">
          <w:rPr>
            <w:color w:val="000000"/>
          </w:rPr>
          <w:t>5</w:t>
        </w:r>
      </w:ins>
      <w:del w:id="148" w:author="ERCOT" w:date="2025-12-10T07:58:00Z" w16du:dateUtc="2025-12-10T13:58:00Z">
        <w:r w:rsidR="00E94E61" w:rsidRPr="0000204A" w:rsidDel="00270A0F">
          <w:rPr>
            <w:color w:val="000000"/>
          </w:rPr>
          <w:delText>4</w:delText>
        </w:r>
      </w:del>
      <w:r w:rsidR="00E94E61" w:rsidRPr="0000204A">
        <w:rPr>
          <w:color w:val="000000"/>
        </w:rPr>
        <w:t>)(</w:t>
      </w:r>
      <w:ins w:id="149" w:author="ERCOT" w:date="2025-12-12T11:01:00Z" w16du:dateUtc="2025-12-12T17:01:00Z">
        <w:r w:rsidR="00442D4E">
          <w:rPr>
            <w:color w:val="000000"/>
          </w:rPr>
          <w:t>e</w:t>
        </w:r>
      </w:ins>
      <w:del w:id="150" w:author="ERCOT" w:date="2025-12-12T11:01:00Z" w16du:dateUtc="2025-12-12T17:01:00Z">
        <w:r w:rsidR="00E94E61" w:rsidRPr="0000204A" w:rsidDel="00442D4E">
          <w:rPr>
            <w:color w:val="000000"/>
          </w:rPr>
          <w:delText>d</w:delText>
        </w:r>
      </w:del>
      <w:r w:rsidR="00E94E61" w:rsidRPr="0000204A">
        <w:rPr>
          <w:color w:val="000000"/>
        </w:rPr>
        <w:t>)(iii) below, and after resolution of any disputes related to these capital contributions.</w:t>
      </w:r>
      <w:r>
        <w:rPr>
          <w:color w:val="000000"/>
          <w:szCs w:val="24"/>
        </w:rPr>
        <w:t xml:space="preserve">  </w:t>
      </w:r>
    </w:p>
    <w:p w14:paraId="5E089438" w14:textId="054F957A" w:rsidR="00C14231" w:rsidRDefault="00C14231" w:rsidP="00C14231">
      <w:pPr>
        <w:pStyle w:val="List"/>
        <w:spacing w:before="240"/>
        <w:ind w:left="2160"/>
      </w:pPr>
      <w:r>
        <w:rPr>
          <w:color w:val="000000"/>
          <w:szCs w:val="24"/>
        </w:rPr>
        <w:t>(iii)</w:t>
      </w:r>
      <w:r>
        <w:rPr>
          <w:color w:val="000000"/>
          <w:szCs w:val="24"/>
        </w:rPr>
        <w:tab/>
      </w:r>
      <w:r w:rsidR="00E94E61" w:rsidRPr="0000204A">
        <w:t xml:space="preserve">After ERCOT receives a Notification of Change of Resource Designation (Section 22, Attachment H, Notification of Change of Resource Designation) changing the Resource designation to “operational” at a future date, ERCOT shall charge the QSE representing the Resource Entity for capital expenditures incurred and previously paid to the Resource Entity </w:t>
      </w:r>
      <w:proofErr w:type="gramStart"/>
      <w:r w:rsidR="00E94E61" w:rsidRPr="0000204A">
        <w:t>as a result of</w:t>
      </w:r>
      <w:proofErr w:type="gramEnd"/>
      <w:r w:rsidR="00E94E61" w:rsidRPr="0000204A">
        <w:t xml:space="preserve"> the Resource’s return to service pursuant to this Section.</w:t>
      </w:r>
    </w:p>
    <w:p w14:paraId="0C2B7FB3" w14:textId="77777777" w:rsidR="00C14231" w:rsidRDefault="00C14231" w:rsidP="00C14231">
      <w:pPr>
        <w:pStyle w:val="List"/>
        <w:spacing w:before="240"/>
        <w:ind w:left="2880"/>
      </w:pPr>
      <w:r>
        <w:t>(A)</w:t>
      </w:r>
      <w:r>
        <w:tab/>
        <w:t xml:space="preserve">For months in the contract term where notice is received more than five Business Days prior to True-Up Settlement of the first Operating Day of that month, ERCOT shall claw back any payments made for the capital expenditure associated with that month and </w:t>
      </w:r>
      <w:r w:rsidRPr="00AE51B9">
        <w:t>subsequent</w:t>
      </w:r>
      <w:r>
        <w:t xml:space="preserve"> months of the term, on the next practical Settlement but no later than the True-Up Settlement.</w:t>
      </w:r>
    </w:p>
    <w:p w14:paraId="7BCEBE7B" w14:textId="77777777" w:rsidR="00C14231" w:rsidRDefault="00C14231" w:rsidP="00C14231">
      <w:pPr>
        <w:pStyle w:val="List"/>
        <w:ind w:left="2880"/>
      </w:pPr>
      <w:r>
        <w:rPr>
          <w:color w:val="000000"/>
          <w:szCs w:val="24"/>
        </w:rPr>
        <w:t>(B)</w:t>
      </w:r>
      <w:r>
        <w:rPr>
          <w:color w:val="000000"/>
          <w:szCs w:val="24"/>
        </w:rPr>
        <w:tab/>
      </w:r>
      <w:r>
        <w:t xml:space="preserve">For months in the contract term where notice is received five Business Days or less prior to True-Up Settlement of the first </w:t>
      </w:r>
      <w:r>
        <w:lastRenderedPageBreak/>
        <w:t>Operating Day of that month, ERCOT shall claw back any payments made for the capital expenditures</w:t>
      </w:r>
      <w:r w:rsidDel="000434B6">
        <w:t xml:space="preserve"> </w:t>
      </w:r>
      <w:r>
        <w:t>within 45 days of receipt of the notice.</w:t>
      </w:r>
    </w:p>
    <w:p w14:paraId="456E6753" w14:textId="77777777" w:rsidR="00C14231" w:rsidRPr="005E3DF9" w:rsidRDefault="00C14231" w:rsidP="00C14231">
      <w:pPr>
        <w:pStyle w:val="List"/>
        <w:ind w:left="2880"/>
        <w:rPr>
          <w:color w:val="000000"/>
          <w:szCs w:val="24"/>
        </w:rPr>
      </w:pPr>
      <w:r>
        <w:t>(C)</w:t>
      </w:r>
      <w:r>
        <w:tab/>
      </w:r>
      <w:r w:rsidRPr="00697C00">
        <w:t xml:space="preserve">ERCOT shall distribute the </w:t>
      </w:r>
      <w:r>
        <w:t xml:space="preserve">repayment </w:t>
      </w:r>
      <w:r w:rsidRPr="00697C00">
        <w:t xml:space="preserve">to QSEs </w:t>
      </w:r>
      <w:r>
        <w:t xml:space="preserve">representing Load </w:t>
      </w:r>
      <w:r w:rsidRPr="00697C00">
        <w:t xml:space="preserve">on the same </w:t>
      </w:r>
      <w:r>
        <w:t>basis used to collect the monthly capital expenditures, using a monthly Load Ratio Share (LRS)</w:t>
      </w:r>
      <w:r w:rsidRPr="00697C00">
        <w:t xml:space="preserve">.  A QSE’s monthly LRS shall be </w:t>
      </w:r>
      <w:proofErr w:type="gramStart"/>
      <w:r w:rsidRPr="00697C00">
        <w:t>the QSE’s</w:t>
      </w:r>
      <w:proofErr w:type="gramEnd"/>
      <w:r w:rsidRPr="00697C00">
        <w:t xml:space="preserve"> total </w:t>
      </w:r>
      <w:r>
        <w:t>Real-Time Adjusted Metered Load</w:t>
      </w:r>
      <w:r w:rsidRPr="00697C00">
        <w:t xml:space="preserve"> </w:t>
      </w:r>
      <w:r>
        <w:t xml:space="preserve">(AML) </w:t>
      </w:r>
      <w:r w:rsidRPr="00697C00">
        <w:t xml:space="preserve">for the </w:t>
      </w:r>
      <w:r>
        <w:t>month</w:t>
      </w:r>
      <w:r w:rsidRPr="00697C00">
        <w:t xml:space="preserve"> divided by the total ERCOT </w:t>
      </w:r>
      <w:r>
        <w:t>Real-</w:t>
      </w:r>
      <w:r w:rsidRPr="007707CB">
        <w:t xml:space="preserve">Time AML </w:t>
      </w:r>
      <w:r w:rsidRPr="005E3DF9">
        <w:t>for the same month</w:t>
      </w:r>
      <w:r w:rsidRPr="007707CB">
        <w:t>.</w:t>
      </w:r>
    </w:p>
    <w:p w14:paraId="377EB1B2" w14:textId="4DA1EDCF" w:rsidR="00C14231" w:rsidRDefault="00C14231" w:rsidP="00114396">
      <w:pPr>
        <w:pStyle w:val="List"/>
        <w:ind w:left="1440"/>
        <w:rPr>
          <w:color w:val="000000"/>
          <w:szCs w:val="24"/>
        </w:rPr>
      </w:pPr>
      <w:r>
        <w:rPr>
          <w:szCs w:val="24"/>
        </w:rPr>
        <w:t>(</w:t>
      </w:r>
      <w:del w:id="151" w:author="ERCOT" w:date="2025-12-01T14:47:00Z" w16du:dateUtc="2025-12-01T20:47:00Z">
        <w:r w:rsidDel="006F72D1">
          <w:rPr>
            <w:szCs w:val="24"/>
          </w:rPr>
          <w:delText>e</w:delText>
        </w:r>
      </w:del>
      <w:ins w:id="152" w:author="ERCOT" w:date="2025-12-01T14:47:00Z" w16du:dateUtc="2025-12-01T20:47:00Z">
        <w:r w:rsidR="006F72D1">
          <w:rPr>
            <w:szCs w:val="24"/>
          </w:rPr>
          <w:t>f</w:t>
        </w:r>
      </w:ins>
      <w:r w:rsidRPr="00A776CE">
        <w:rPr>
          <w:szCs w:val="24"/>
        </w:rPr>
        <w:t>)</w:t>
      </w:r>
      <w:r w:rsidRPr="00A776CE">
        <w:rPr>
          <w:szCs w:val="24"/>
        </w:rPr>
        <w:tab/>
      </w:r>
      <w:r w:rsidR="00E94E61" w:rsidRPr="003161DC">
        <w:t xml:space="preserve">ERCOT shall endeavor to minimize the deployment of capacity procured pursuant to this </w:t>
      </w:r>
      <w:del w:id="153" w:author="ERCOT" w:date="2025-12-12T10:58:00Z" w16du:dateUtc="2025-12-12T16:58:00Z">
        <w:r w:rsidR="00E94E61" w:rsidRPr="003161DC" w:rsidDel="003B3C82">
          <w:delText xml:space="preserve">paragraph </w:delText>
        </w:r>
      </w:del>
      <w:ins w:id="154" w:author="ERCOT" w:date="2025-12-12T10:58:00Z" w16du:dateUtc="2025-12-12T16:58:00Z">
        <w:r w:rsidR="003B3C82">
          <w:t>Section</w:t>
        </w:r>
        <w:r w:rsidR="003B3C82" w:rsidRPr="003161DC">
          <w:t xml:space="preserve"> </w:t>
        </w:r>
      </w:ins>
      <w:r w:rsidR="00E94E61" w:rsidRPr="003161DC">
        <w:t xml:space="preserve">with the goal of reducing the potential distortion of markets.  Resources and Loads deployed to alleviate imminent Emergency Conditions </w:t>
      </w:r>
      <w:r w:rsidR="00E94E61" w:rsidRPr="003161DC">
        <w:rPr>
          <w:color w:val="000000"/>
        </w:rPr>
        <w:t xml:space="preserve">will not be offered into the Day-Ahead Market (DAM).  Rather, ERCOT will determine whether to use the capacity as part of the Hourly Reliability Unit Commitment (HRUC) process based on system conditions and the ability to meet Demand.  In the event Generation Resources are committed and On-Line, ERCOT systems will generate a proxy offer for </w:t>
      </w:r>
      <w:proofErr w:type="gramStart"/>
      <w:r w:rsidR="00E94E61" w:rsidRPr="003161DC">
        <w:rPr>
          <w:color w:val="000000"/>
        </w:rPr>
        <w:t>the Generation</w:t>
      </w:r>
      <w:proofErr w:type="gramEnd"/>
      <w:r w:rsidR="00E94E61" w:rsidRPr="003161DC">
        <w:rPr>
          <w:color w:val="000000"/>
        </w:rPr>
        <w:t xml:space="preserve"> Resource at the </w:t>
      </w:r>
      <w:r w:rsidR="00E94E61">
        <w:rPr>
          <w:color w:val="000000"/>
        </w:rPr>
        <w:t xml:space="preserve">Real-Time </w:t>
      </w:r>
      <w:r w:rsidR="00E94E61" w:rsidRPr="003161DC">
        <w:rPr>
          <w:color w:val="000000"/>
        </w:rPr>
        <w:t>System-Wide Offer Cap (</w:t>
      </w:r>
      <w:r w:rsidR="00E94E61">
        <w:rPr>
          <w:color w:val="000000"/>
        </w:rPr>
        <w:t>RT</w:t>
      </w:r>
      <w:r w:rsidR="00E94E61" w:rsidRPr="003161DC">
        <w:rPr>
          <w:color w:val="000000"/>
        </w:rPr>
        <w:t xml:space="preserve">SWCAP).  The default offer will place </w:t>
      </w:r>
      <w:proofErr w:type="gramStart"/>
      <w:r w:rsidR="00E94E61" w:rsidRPr="003161DC">
        <w:rPr>
          <w:color w:val="000000"/>
        </w:rPr>
        <w:t>the Generation</w:t>
      </w:r>
      <w:proofErr w:type="gramEnd"/>
      <w:r w:rsidR="00E94E61" w:rsidRPr="003161DC">
        <w:rPr>
          <w:color w:val="000000"/>
        </w:rPr>
        <w:t xml:space="preserve"> Resources among the last for economic Dispatch, so as not to displace Generation Resources that are On-Line and offering into the market.  To the extent practicable, the capacity deployed to alleviate imminent Emergency Conditions will not be used solely for the purpos</w:t>
      </w:r>
      <w:r w:rsidR="00E94E61">
        <w:rPr>
          <w:color w:val="000000"/>
        </w:rPr>
        <w:t>e of reducing local congestion.</w:t>
      </w:r>
    </w:p>
    <w:p w14:paraId="0F0C3EBA" w14:textId="6F800A80" w:rsidR="00270A0F" w:rsidRDefault="00830BF1" w:rsidP="00114396">
      <w:pPr>
        <w:pStyle w:val="List"/>
        <w:spacing w:before="240"/>
        <w:ind w:left="1440"/>
        <w:rPr>
          <w:ins w:id="155" w:author="ERCOT" w:date="2025-12-10T07:57:00Z" w16du:dateUtc="2025-12-10T13:57:00Z"/>
        </w:rPr>
      </w:pPr>
      <w:ins w:id="156" w:author="ERCOT" w:date="2025-12-01T16:35:00Z" w16du:dateUtc="2025-12-01T22:35:00Z">
        <w:r>
          <w:t>(g</w:t>
        </w:r>
        <w:proofErr w:type="gramStart"/>
        <w:r>
          <w:t xml:space="preserve">) </w:t>
        </w:r>
      </w:ins>
      <w:ins w:id="157" w:author="ERCOT" w:date="2025-12-01T16:37:00Z" w16du:dateUtc="2025-12-01T22:37:00Z">
        <w:r w:rsidR="00CA5885">
          <w:tab/>
        </w:r>
      </w:ins>
      <w:ins w:id="158" w:author="ERCOT" w:date="2025-12-10T07:56:00Z" w16du:dateUtc="2025-12-10T13:56:00Z">
        <w:r w:rsidR="00F12304">
          <w:t>For</w:t>
        </w:r>
        <w:proofErr w:type="gramEnd"/>
        <w:r w:rsidR="00F12304">
          <w:t xml:space="preserve"> any</w:t>
        </w:r>
      </w:ins>
      <w:ins w:id="159" w:author="ERCOT" w:date="2025-12-10T07:47:00Z" w16du:dateUtc="2025-12-10T13:47:00Z">
        <w:r w:rsidR="00703B13">
          <w:t xml:space="preserve"> capacity</w:t>
        </w:r>
      </w:ins>
      <w:ins w:id="160" w:author="ERCOT" w:date="2025-12-10T07:55:00Z" w16du:dateUtc="2025-12-10T13:55:00Z">
        <w:r w:rsidR="00543572">
          <w:t xml:space="preserve"> </w:t>
        </w:r>
      </w:ins>
      <w:ins w:id="161" w:author="ERCOT" w:date="2025-12-10T07:47:00Z" w16du:dateUtc="2025-12-10T13:47:00Z">
        <w:r w:rsidR="00703B13">
          <w:t xml:space="preserve">procured </w:t>
        </w:r>
      </w:ins>
      <w:ins w:id="162" w:author="ERCOT" w:date="2025-12-12T10:57:00Z" w16du:dateUtc="2025-12-12T16:57:00Z">
        <w:r w:rsidR="00DF1543">
          <w:t>under</w:t>
        </w:r>
      </w:ins>
      <w:ins w:id="163" w:author="ERCOT" w:date="2025-12-10T07:48:00Z" w16du:dateUtc="2025-12-10T13:48:00Z">
        <w:r w:rsidR="00901FFE">
          <w:t xml:space="preserve"> </w:t>
        </w:r>
      </w:ins>
      <w:ins w:id="164" w:author="ERCOT" w:date="2025-12-10T07:55:00Z" w16du:dateUtc="2025-12-10T13:55:00Z">
        <w:r w:rsidR="00543572">
          <w:t xml:space="preserve">paragraph </w:t>
        </w:r>
      </w:ins>
      <w:ins w:id="165" w:author="ERCOT" w:date="2025-12-10T07:56:00Z" w16du:dateUtc="2025-12-10T13:56:00Z">
        <w:r w:rsidR="00543572">
          <w:t>(4)(c)</w:t>
        </w:r>
      </w:ins>
      <w:ins w:id="166" w:author="ERCOT" w:date="2025-12-11T13:20:00Z" w16du:dateUtc="2025-12-11T19:20:00Z">
        <w:r w:rsidR="003B51F4">
          <w:t>,</w:t>
        </w:r>
      </w:ins>
      <w:ins w:id="167" w:author="ERCOT" w:date="2025-12-10T07:48:00Z" w16du:dateUtc="2025-12-10T13:48:00Z">
        <w:r w:rsidR="00901FFE">
          <w:t xml:space="preserve"> </w:t>
        </w:r>
      </w:ins>
      <w:ins w:id="168" w:author="ERCOT" w:date="2025-12-08T08:31:00Z">
        <w:r w:rsidR="00BB1056">
          <w:t xml:space="preserve">ERCOT must be provided with a </w:t>
        </w:r>
      </w:ins>
      <w:ins w:id="169" w:author="ERCOT" w:date="2025-12-09T09:07:00Z" w16du:dateUtc="2025-12-09T15:07:00Z">
        <w:r w:rsidR="00A1092B">
          <w:t xml:space="preserve">detailed </w:t>
        </w:r>
        <w:r w:rsidR="0003742A">
          <w:t>explanation</w:t>
        </w:r>
      </w:ins>
      <w:ins w:id="170" w:author="ERCOT" w:date="2025-12-09T09:08:00Z" w16du:dateUtc="2025-12-09T15:08:00Z">
        <w:r w:rsidR="00F3671E">
          <w:t xml:space="preserve"> that</w:t>
        </w:r>
      </w:ins>
      <w:ins w:id="171" w:author="ERCOT" w:date="2025-12-08T08:31:00Z">
        <w:r w:rsidR="00BB1056">
          <w:t xml:space="preserve"> demonstrate</w:t>
        </w:r>
      </w:ins>
      <w:ins w:id="172" w:author="ERCOT" w:date="2025-12-09T09:08:00Z" w16du:dateUtc="2025-12-09T15:08:00Z">
        <w:r w:rsidR="00815FCB">
          <w:t>s</w:t>
        </w:r>
      </w:ins>
      <w:ins w:id="173" w:author="ERCOT" w:date="2025-12-08T08:31:00Z">
        <w:r w:rsidR="00BB1056">
          <w:t xml:space="preserve"> that any payments made to accelerate </w:t>
        </w:r>
      </w:ins>
      <w:ins w:id="174" w:author="ERCOT" w:date="2025-12-09T09:18:00Z" w16du:dateUtc="2025-12-09T15:18:00Z">
        <w:r w:rsidR="0095487D">
          <w:t>the C</w:t>
        </w:r>
      </w:ins>
      <w:ins w:id="175" w:author="ERCOT" w:date="2025-12-11T14:51:00Z" w16du:dateUtc="2025-12-11T20:51:00Z">
        <w:r w:rsidR="005B6464">
          <w:t xml:space="preserve">ommercial </w:t>
        </w:r>
      </w:ins>
      <w:ins w:id="176" w:author="ERCOT" w:date="2025-12-09T09:18:00Z" w16du:dateUtc="2025-12-09T15:18:00Z">
        <w:r w:rsidR="0095487D">
          <w:t>O</w:t>
        </w:r>
      </w:ins>
      <w:ins w:id="177" w:author="ERCOT" w:date="2025-12-11T14:51:00Z" w16du:dateUtc="2025-12-11T20:51:00Z">
        <w:r w:rsidR="005B6464">
          <w:t xml:space="preserve">perations </w:t>
        </w:r>
      </w:ins>
      <w:ins w:id="178" w:author="ERCOT" w:date="2025-12-09T09:18:00Z" w16du:dateUtc="2025-12-09T15:18:00Z">
        <w:r w:rsidR="0095487D">
          <w:t>D</w:t>
        </w:r>
      </w:ins>
      <w:ins w:id="179" w:author="ERCOT" w:date="2025-12-11T14:51:00Z" w16du:dateUtc="2025-12-11T20:51:00Z">
        <w:r w:rsidR="005B6464">
          <w:t>ate</w:t>
        </w:r>
      </w:ins>
      <w:ins w:id="180" w:author="ERCOT" w:date="2025-12-09T09:18:00Z" w16du:dateUtc="2025-12-09T15:18:00Z">
        <w:r w:rsidR="0095487D">
          <w:t xml:space="preserve"> </w:t>
        </w:r>
      </w:ins>
      <w:proofErr w:type="gramStart"/>
      <w:ins w:id="181" w:author="ERCOT" w:date="2025-12-08T08:31:00Z">
        <w:r w:rsidR="00BB1056">
          <w:t>is</w:t>
        </w:r>
        <w:proofErr w:type="gramEnd"/>
        <w:r w:rsidR="00BB1056">
          <w:t xml:space="preserve"> </w:t>
        </w:r>
        <w:r w:rsidR="00BB1056" w:rsidRPr="00D11CBB">
          <w:t>justifiable</w:t>
        </w:r>
        <w:r w:rsidR="00BB1056">
          <w:t xml:space="preserve"> and reasonable</w:t>
        </w:r>
        <w:r w:rsidR="00BB1056" w:rsidRPr="00D11CBB">
          <w:t xml:space="preserve">, and </w:t>
        </w:r>
      </w:ins>
      <w:ins w:id="182" w:author="ERCOT" w:date="2025-12-08T08:39:00Z" w16du:dateUtc="2025-12-08T14:39:00Z">
        <w:r w:rsidR="00A41134">
          <w:t>that</w:t>
        </w:r>
      </w:ins>
      <w:ins w:id="183" w:author="ERCOT" w:date="2025-12-11T15:53:00Z" w16du:dateUtc="2025-12-11T21:53:00Z">
        <w:r w:rsidR="00D11CBB">
          <w:t>,</w:t>
        </w:r>
      </w:ins>
      <w:ins w:id="184" w:author="ERCOT" w:date="2025-12-08T08:39:00Z" w16du:dateUtc="2025-12-08T14:39:00Z">
        <w:r w:rsidR="00A41134">
          <w:t xml:space="preserve"> absent the </w:t>
        </w:r>
        <w:r w:rsidR="008430C7">
          <w:t xml:space="preserve">payments, the acceleration </w:t>
        </w:r>
      </w:ins>
      <w:ins w:id="185" w:author="ERCOT" w:date="2025-12-08T08:31:00Z">
        <w:r w:rsidR="00BB1056" w:rsidRPr="00D11CBB">
          <w:t xml:space="preserve">would not have </w:t>
        </w:r>
      </w:ins>
      <w:ins w:id="186" w:author="ERCOT" w:date="2025-12-08T08:39:00Z" w16du:dateUtc="2025-12-08T14:39:00Z">
        <w:r w:rsidR="008430C7">
          <w:t>occurred</w:t>
        </w:r>
      </w:ins>
      <w:ins w:id="187" w:author="ERCOT" w:date="2025-12-08T08:31:00Z">
        <w:r w:rsidR="00BB1056" w:rsidRPr="00D11CBB">
          <w:t xml:space="preserve"> otherwise</w:t>
        </w:r>
      </w:ins>
      <w:ins w:id="188" w:author="ERCOT" w:date="2025-12-11T13:21:00Z" w16du:dateUtc="2025-12-11T19:21:00Z">
        <w:r w:rsidR="003B51F4">
          <w:t>.</w:t>
        </w:r>
      </w:ins>
    </w:p>
    <w:p w14:paraId="34B33FD5" w14:textId="6C3C5D24" w:rsidR="00C14231" w:rsidRDefault="00C14231" w:rsidP="00A4104B">
      <w:pPr>
        <w:pStyle w:val="List"/>
        <w:spacing w:before="240"/>
        <w:ind w:left="1440"/>
      </w:pPr>
      <w:r>
        <w:rPr>
          <w:color w:val="000000"/>
          <w:szCs w:val="24"/>
        </w:rPr>
        <w:t>(</w:t>
      </w:r>
      <w:del w:id="189" w:author="ERCOT" w:date="2025-12-01T14:48:00Z" w16du:dateUtc="2025-12-01T20:48:00Z">
        <w:r w:rsidDel="006F72D1">
          <w:rPr>
            <w:color w:val="000000"/>
            <w:szCs w:val="24"/>
          </w:rPr>
          <w:delText>f</w:delText>
        </w:r>
      </w:del>
      <w:ins w:id="190" w:author="ERCOT" w:date="2025-12-01T16:38:00Z" w16du:dateUtc="2025-12-01T22:38:00Z">
        <w:r w:rsidR="00136EC2">
          <w:rPr>
            <w:color w:val="000000"/>
            <w:szCs w:val="24"/>
          </w:rPr>
          <w:t>h</w:t>
        </w:r>
      </w:ins>
      <w:r>
        <w:rPr>
          <w:color w:val="000000"/>
          <w:szCs w:val="24"/>
        </w:rPr>
        <w:t>)</w:t>
      </w:r>
      <w:r>
        <w:rPr>
          <w:color w:val="000000"/>
          <w:szCs w:val="24"/>
        </w:rPr>
        <w:tab/>
        <w:t xml:space="preserve">An Entity cannot be compelled to </w:t>
      </w:r>
      <w:proofErr w:type="gramStart"/>
      <w:r>
        <w:rPr>
          <w:color w:val="000000"/>
          <w:szCs w:val="24"/>
        </w:rPr>
        <w:t>enter into</w:t>
      </w:r>
      <w:proofErr w:type="gramEnd"/>
      <w:r>
        <w:rPr>
          <w:color w:val="000000"/>
          <w:szCs w:val="24"/>
        </w:rPr>
        <w:t xml:space="preserve"> a contract under this </w:t>
      </w:r>
      <w:del w:id="191" w:author="ERCOT" w:date="2025-12-12T10:58:00Z" w16du:dateUtc="2025-12-12T16:58:00Z">
        <w:r w:rsidDel="007F4028">
          <w:rPr>
            <w:color w:val="000000"/>
            <w:szCs w:val="24"/>
          </w:rPr>
          <w:delText>paragraph</w:delText>
        </w:r>
      </w:del>
      <w:ins w:id="192" w:author="ERCOT" w:date="2025-12-12T10:58:00Z" w16du:dateUtc="2025-12-12T16:58:00Z">
        <w:r w:rsidR="007F4028">
          <w:rPr>
            <w:color w:val="000000"/>
            <w:szCs w:val="24"/>
          </w:rPr>
          <w:t>Section</w:t>
        </w:r>
      </w:ins>
      <w:r>
        <w:rPr>
          <w:color w:val="000000"/>
          <w:szCs w:val="24"/>
        </w:rPr>
        <w:t>.</w:t>
      </w:r>
    </w:p>
    <w:p w14:paraId="035099FA" w14:textId="77777777" w:rsidR="009A3772" w:rsidRPr="00BA2009" w:rsidRDefault="009A3772" w:rsidP="00BC2D06"/>
    <w:sectPr w:rsidR="009A3772" w:rsidRPr="00BA2009">
      <w:headerReference w:type="default" r:id="rId19"/>
      <w:footerReference w:type="even" r:id="rId20"/>
      <w:footerReference w:type="default" r:id="rId21"/>
      <w:footerReference w:type="first" r:id="rId2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1D215A" w14:textId="77777777" w:rsidR="00150BBC" w:rsidRDefault="00150BBC">
      <w:r>
        <w:separator/>
      </w:r>
    </w:p>
  </w:endnote>
  <w:endnote w:type="continuationSeparator" w:id="0">
    <w:p w14:paraId="07E9CC07" w14:textId="77777777" w:rsidR="00150BBC" w:rsidRDefault="00150B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0F7130BD" w:rsidR="00D176CF" w:rsidRDefault="00F330F1">
    <w:pPr>
      <w:pStyle w:val="Footer"/>
      <w:tabs>
        <w:tab w:val="clear" w:pos="4320"/>
        <w:tab w:val="clear" w:pos="8640"/>
        <w:tab w:val="right" w:pos="9360"/>
      </w:tabs>
      <w:rPr>
        <w:rFonts w:ascii="Arial" w:hAnsi="Arial" w:cs="Arial"/>
        <w:sz w:val="18"/>
      </w:rPr>
    </w:pPr>
    <w:r>
      <w:rPr>
        <w:rFonts w:ascii="Arial" w:hAnsi="Arial" w:cs="Arial"/>
        <w:sz w:val="18"/>
      </w:rPr>
      <w:t>1315</w:t>
    </w:r>
    <w:r w:rsidR="00A4104B">
      <w:rPr>
        <w:rFonts w:ascii="Arial" w:hAnsi="Arial" w:cs="Arial"/>
        <w:sz w:val="18"/>
      </w:rPr>
      <w:t>NPRR-</w:t>
    </w:r>
    <w:r w:rsidR="00DA178C">
      <w:rPr>
        <w:rFonts w:ascii="Arial" w:hAnsi="Arial" w:cs="Arial"/>
        <w:sz w:val="18"/>
      </w:rPr>
      <w:t>04 PRS Report</w:t>
    </w:r>
    <w:r w:rsidR="00A4104B">
      <w:rPr>
        <w:rFonts w:ascii="Arial" w:hAnsi="Arial" w:cs="Arial"/>
        <w:sz w:val="18"/>
      </w:rPr>
      <w:t xml:space="preserve"> </w:t>
    </w:r>
    <w:r w:rsidR="00DA178C">
      <w:rPr>
        <w:rFonts w:ascii="Arial" w:hAnsi="Arial" w:cs="Arial"/>
        <w:sz w:val="18"/>
      </w:rPr>
      <w:t>011426</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BF2CDC" w14:textId="77777777" w:rsidR="00150BBC" w:rsidRDefault="00150BBC">
      <w:r>
        <w:separator/>
      </w:r>
    </w:p>
  </w:footnote>
  <w:footnote w:type="continuationSeparator" w:id="0">
    <w:p w14:paraId="70CC139A" w14:textId="77777777" w:rsidR="00150BBC" w:rsidRDefault="00150B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1CAB0F1F" w:rsidR="00D176CF" w:rsidRDefault="00DA178C"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162071B"/>
    <w:multiLevelType w:val="hybridMultilevel"/>
    <w:tmpl w:val="D40EB9D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B37064"/>
    <w:multiLevelType w:val="hybridMultilevel"/>
    <w:tmpl w:val="D40EB9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DEA48E0"/>
    <w:multiLevelType w:val="hybridMultilevel"/>
    <w:tmpl w:val="EBB897C2"/>
    <w:lvl w:ilvl="0" w:tplc="6AD04898">
      <w:start w:val="1"/>
      <w:numFmt w:val="lowerLetter"/>
      <w:lvlText w:val="%1."/>
      <w:lvlJc w:val="left"/>
      <w:pPr>
        <w:tabs>
          <w:tab w:val="num" w:pos="720"/>
        </w:tabs>
        <w:ind w:left="720" w:hanging="360"/>
      </w:pPr>
    </w:lvl>
    <w:lvl w:ilvl="1" w:tplc="6F8238EA" w:tentative="1">
      <w:start w:val="1"/>
      <w:numFmt w:val="lowerLetter"/>
      <w:lvlText w:val="%2."/>
      <w:lvlJc w:val="left"/>
      <w:pPr>
        <w:tabs>
          <w:tab w:val="num" w:pos="1440"/>
        </w:tabs>
        <w:ind w:left="1440" w:hanging="360"/>
      </w:pPr>
    </w:lvl>
    <w:lvl w:ilvl="2" w:tplc="BC22E04A" w:tentative="1">
      <w:start w:val="1"/>
      <w:numFmt w:val="lowerLetter"/>
      <w:lvlText w:val="%3."/>
      <w:lvlJc w:val="left"/>
      <w:pPr>
        <w:tabs>
          <w:tab w:val="num" w:pos="2160"/>
        </w:tabs>
        <w:ind w:left="2160" w:hanging="360"/>
      </w:pPr>
    </w:lvl>
    <w:lvl w:ilvl="3" w:tplc="30E0523A" w:tentative="1">
      <w:start w:val="1"/>
      <w:numFmt w:val="lowerLetter"/>
      <w:lvlText w:val="%4."/>
      <w:lvlJc w:val="left"/>
      <w:pPr>
        <w:tabs>
          <w:tab w:val="num" w:pos="2880"/>
        </w:tabs>
        <w:ind w:left="2880" w:hanging="360"/>
      </w:pPr>
    </w:lvl>
    <w:lvl w:ilvl="4" w:tplc="11B6D9CA" w:tentative="1">
      <w:start w:val="1"/>
      <w:numFmt w:val="lowerLetter"/>
      <w:lvlText w:val="%5."/>
      <w:lvlJc w:val="left"/>
      <w:pPr>
        <w:tabs>
          <w:tab w:val="num" w:pos="3600"/>
        </w:tabs>
        <w:ind w:left="3600" w:hanging="360"/>
      </w:pPr>
    </w:lvl>
    <w:lvl w:ilvl="5" w:tplc="9ED01B20" w:tentative="1">
      <w:start w:val="1"/>
      <w:numFmt w:val="lowerLetter"/>
      <w:lvlText w:val="%6."/>
      <w:lvlJc w:val="left"/>
      <w:pPr>
        <w:tabs>
          <w:tab w:val="num" w:pos="4320"/>
        </w:tabs>
        <w:ind w:left="4320" w:hanging="360"/>
      </w:pPr>
    </w:lvl>
    <w:lvl w:ilvl="6" w:tplc="E64CB34C" w:tentative="1">
      <w:start w:val="1"/>
      <w:numFmt w:val="lowerLetter"/>
      <w:lvlText w:val="%7."/>
      <w:lvlJc w:val="left"/>
      <w:pPr>
        <w:tabs>
          <w:tab w:val="num" w:pos="5040"/>
        </w:tabs>
        <w:ind w:left="5040" w:hanging="360"/>
      </w:pPr>
    </w:lvl>
    <w:lvl w:ilvl="7" w:tplc="F6FCCFA0" w:tentative="1">
      <w:start w:val="1"/>
      <w:numFmt w:val="lowerLetter"/>
      <w:lvlText w:val="%8."/>
      <w:lvlJc w:val="left"/>
      <w:pPr>
        <w:tabs>
          <w:tab w:val="num" w:pos="5760"/>
        </w:tabs>
        <w:ind w:left="5760" w:hanging="360"/>
      </w:pPr>
    </w:lvl>
    <w:lvl w:ilvl="8" w:tplc="D61C897E" w:tentative="1">
      <w:start w:val="1"/>
      <w:numFmt w:val="lowerLetter"/>
      <w:lvlText w:val="%9."/>
      <w:lvlJc w:val="left"/>
      <w:pPr>
        <w:tabs>
          <w:tab w:val="num" w:pos="6480"/>
        </w:tabs>
        <w:ind w:left="6480" w:hanging="360"/>
      </w:p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3"/>
  </w:num>
  <w:num w:numId="3" w16cid:durableId="971709594">
    <w:abstractNumId w:val="14"/>
  </w:num>
  <w:num w:numId="4" w16cid:durableId="1736123474">
    <w:abstractNumId w:val="1"/>
  </w:num>
  <w:num w:numId="5" w16cid:durableId="1475442967">
    <w:abstractNumId w:val="9"/>
  </w:num>
  <w:num w:numId="6" w16cid:durableId="1071393571">
    <w:abstractNumId w:val="9"/>
  </w:num>
  <w:num w:numId="7" w16cid:durableId="1413744175">
    <w:abstractNumId w:val="9"/>
  </w:num>
  <w:num w:numId="8" w16cid:durableId="1147820290">
    <w:abstractNumId w:val="9"/>
  </w:num>
  <w:num w:numId="9" w16cid:durableId="729764067">
    <w:abstractNumId w:val="9"/>
  </w:num>
  <w:num w:numId="10" w16cid:durableId="651908752">
    <w:abstractNumId w:val="9"/>
  </w:num>
  <w:num w:numId="11" w16cid:durableId="2021545621">
    <w:abstractNumId w:val="9"/>
  </w:num>
  <w:num w:numId="12" w16cid:durableId="2033334835">
    <w:abstractNumId w:val="9"/>
  </w:num>
  <w:num w:numId="13" w16cid:durableId="1354840513">
    <w:abstractNumId w:val="9"/>
  </w:num>
  <w:num w:numId="14" w16cid:durableId="2082215892">
    <w:abstractNumId w:val="4"/>
  </w:num>
  <w:num w:numId="15" w16cid:durableId="1265773267">
    <w:abstractNumId w:val="8"/>
  </w:num>
  <w:num w:numId="16" w16cid:durableId="304939696">
    <w:abstractNumId w:val="11"/>
  </w:num>
  <w:num w:numId="17" w16cid:durableId="1837302691">
    <w:abstractNumId w:val="12"/>
  </w:num>
  <w:num w:numId="18" w16cid:durableId="2140175323">
    <w:abstractNumId w:val="5"/>
  </w:num>
  <w:num w:numId="19" w16cid:durableId="731661008">
    <w:abstractNumId w:val="10"/>
  </w:num>
  <w:num w:numId="20" w16cid:durableId="1512917052">
    <w:abstractNumId w:val="3"/>
  </w:num>
  <w:num w:numId="21" w16cid:durableId="1490905916">
    <w:abstractNumId w:val="6"/>
  </w:num>
  <w:num w:numId="22" w16cid:durableId="425926539">
    <w:abstractNumId w:val="7"/>
  </w:num>
  <w:num w:numId="23" w16cid:durableId="929850606">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AD" w15:userId="S::Ino.Gonzalez@ercot.com::68e8894e-33eb-490e-a370-faca322a65d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1766"/>
    <w:rsid w:val="00005FDB"/>
    <w:rsid w:val="00006711"/>
    <w:rsid w:val="0001016A"/>
    <w:rsid w:val="000101C2"/>
    <w:rsid w:val="00010E5B"/>
    <w:rsid w:val="00011685"/>
    <w:rsid w:val="00011A25"/>
    <w:rsid w:val="00013EC8"/>
    <w:rsid w:val="00014052"/>
    <w:rsid w:val="00015DA5"/>
    <w:rsid w:val="00020AFD"/>
    <w:rsid w:val="00021A16"/>
    <w:rsid w:val="000229E0"/>
    <w:rsid w:val="000243BB"/>
    <w:rsid w:val="000250AC"/>
    <w:rsid w:val="00030883"/>
    <w:rsid w:val="00034725"/>
    <w:rsid w:val="00036D4B"/>
    <w:rsid w:val="0003742A"/>
    <w:rsid w:val="00041ECB"/>
    <w:rsid w:val="00043A88"/>
    <w:rsid w:val="000524ED"/>
    <w:rsid w:val="0005259E"/>
    <w:rsid w:val="000547E3"/>
    <w:rsid w:val="0005699B"/>
    <w:rsid w:val="00060A5A"/>
    <w:rsid w:val="00064B44"/>
    <w:rsid w:val="00067FE2"/>
    <w:rsid w:val="00070E6A"/>
    <w:rsid w:val="00074B1A"/>
    <w:rsid w:val="0007682E"/>
    <w:rsid w:val="0008294D"/>
    <w:rsid w:val="000861C9"/>
    <w:rsid w:val="000864CC"/>
    <w:rsid w:val="00092AD0"/>
    <w:rsid w:val="00094659"/>
    <w:rsid w:val="000A1C13"/>
    <w:rsid w:val="000A414C"/>
    <w:rsid w:val="000A7014"/>
    <w:rsid w:val="000B1E58"/>
    <w:rsid w:val="000B3869"/>
    <w:rsid w:val="000C370E"/>
    <w:rsid w:val="000C662C"/>
    <w:rsid w:val="000D1AEB"/>
    <w:rsid w:val="000D3E64"/>
    <w:rsid w:val="000E103B"/>
    <w:rsid w:val="000F13C5"/>
    <w:rsid w:val="000F33AB"/>
    <w:rsid w:val="00105A36"/>
    <w:rsid w:val="00110224"/>
    <w:rsid w:val="00111212"/>
    <w:rsid w:val="00111643"/>
    <w:rsid w:val="00114396"/>
    <w:rsid w:val="00116C0C"/>
    <w:rsid w:val="00122117"/>
    <w:rsid w:val="001222D1"/>
    <w:rsid w:val="00122745"/>
    <w:rsid w:val="00126189"/>
    <w:rsid w:val="001313B4"/>
    <w:rsid w:val="00136EC2"/>
    <w:rsid w:val="0014546D"/>
    <w:rsid w:val="00146F13"/>
    <w:rsid w:val="0014703E"/>
    <w:rsid w:val="001500D9"/>
    <w:rsid w:val="00150BBC"/>
    <w:rsid w:val="00152EC0"/>
    <w:rsid w:val="00153CA4"/>
    <w:rsid w:val="00154D14"/>
    <w:rsid w:val="00156DB7"/>
    <w:rsid w:val="00157228"/>
    <w:rsid w:val="001573D0"/>
    <w:rsid w:val="00160C3C"/>
    <w:rsid w:val="00163587"/>
    <w:rsid w:val="00170B83"/>
    <w:rsid w:val="00170D80"/>
    <w:rsid w:val="0017237B"/>
    <w:rsid w:val="00172468"/>
    <w:rsid w:val="00173975"/>
    <w:rsid w:val="00174D44"/>
    <w:rsid w:val="00175CCF"/>
    <w:rsid w:val="00176375"/>
    <w:rsid w:val="0017783C"/>
    <w:rsid w:val="0018251A"/>
    <w:rsid w:val="001825CC"/>
    <w:rsid w:val="001830A4"/>
    <w:rsid w:val="00183C37"/>
    <w:rsid w:val="00186FB2"/>
    <w:rsid w:val="00191EF2"/>
    <w:rsid w:val="00192F2F"/>
    <w:rsid w:val="0019314C"/>
    <w:rsid w:val="001939E0"/>
    <w:rsid w:val="00193BF0"/>
    <w:rsid w:val="0019457F"/>
    <w:rsid w:val="001A333B"/>
    <w:rsid w:val="001A3576"/>
    <w:rsid w:val="001A530E"/>
    <w:rsid w:val="001A6AB3"/>
    <w:rsid w:val="001B4E09"/>
    <w:rsid w:val="001B7C3F"/>
    <w:rsid w:val="001B7D29"/>
    <w:rsid w:val="001C4E7D"/>
    <w:rsid w:val="001D0538"/>
    <w:rsid w:val="001D2D13"/>
    <w:rsid w:val="001D4DB9"/>
    <w:rsid w:val="001D5384"/>
    <w:rsid w:val="001D75EE"/>
    <w:rsid w:val="001E2E07"/>
    <w:rsid w:val="001E30D2"/>
    <w:rsid w:val="001E3842"/>
    <w:rsid w:val="001E38A3"/>
    <w:rsid w:val="001E3E1C"/>
    <w:rsid w:val="001E617B"/>
    <w:rsid w:val="001F0209"/>
    <w:rsid w:val="001F38F0"/>
    <w:rsid w:val="001F40A2"/>
    <w:rsid w:val="001F583D"/>
    <w:rsid w:val="002005A0"/>
    <w:rsid w:val="00200BC2"/>
    <w:rsid w:val="0020148B"/>
    <w:rsid w:val="00210501"/>
    <w:rsid w:val="00212594"/>
    <w:rsid w:val="00214902"/>
    <w:rsid w:val="00216E9A"/>
    <w:rsid w:val="002175BD"/>
    <w:rsid w:val="00222D21"/>
    <w:rsid w:val="00225AC3"/>
    <w:rsid w:val="00230E1B"/>
    <w:rsid w:val="002319F6"/>
    <w:rsid w:val="00235A99"/>
    <w:rsid w:val="00237430"/>
    <w:rsid w:val="00237E42"/>
    <w:rsid w:val="0024219D"/>
    <w:rsid w:val="00242335"/>
    <w:rsid w:val="00246A5D"/>
    <w:rsid w:val="00247463"/>
    <w:rsid w:val="00250DFA"/>
    <w:rsid w:val="00254F14"/>
    <w:rsid w:val="00260BD3"/>
    <w:rsid w:val="00261EC6"/>
    <w:rsid w:val="00262386"/>
    <w:rsid w:val="0026307D"/>
    <w:rsid w:val="00264A9F"/>
    <w:rsid w:val="00270A0F"/>
    <w:rsid w:val="002717F2"/>
    <w:rsid w:val="002721AC"/>
    <w:rsid w:val="00275CBF"/>
    <w:rsid w:val="00276A99"/>
    <w:rsid w:val="002771D0"/>
    <w:rsid w:val="00277537"/>
    <w:rsid w:val="0028036F"/>
    <w:rsid w:val="0028037E"/>
    <w:rsid w:val="00283D0F"/>
    <w:rsid w:val="00286A65"/>
    <w:rsid w:val="00286AD9"/>
    <w:rsid w:val="00291D1E"/>
    <w:rsid w:val="00292A95"/>
    <w:rsid w:val="002934B0"/>
    <w:rsid w:val="0029559A"/>
    <w:rsid w:val="002966F3"/>
    <w:rsid w:val="00296E3A"/>
    <w:rsid w:val="002A14D7"/>
    <w:rsid w:val="002A38BF"/>
    <w:rsid w:val="002A565B"/>
    <w:rsid w:val="002A5D1E"/>
    <w:rsid w:val="002A7F8C"/>
    <w:rsid w:val="002B14C0"/>
    <w:rsid w:val="002B46E8"/>
    <w:rsid w:val="002B4D71"/>
    <w:rsid w:val="002B5078"/>
    <w:rsid w:val="002B622D"/>
    <w:rsid w:val="002B69F3"/>
    <w:rsid w:val="002B763A"/>
    <w:rsid w:val="002C049A"/>
    <w:rsid w:val="002C3B6F"/>
    <w:rsid w:val="002C4693"/>
    <w:rsid w:val="002D20BC"/>
    <w:rsid w:val="002D382A"/>
    <w:rsid w:val="002D5C7A"/>
    <w:rsid w:val="002E217B"/>
    <w:rsid w:val="002E2AC9"/>
    <w:rsid w:val="002E2E86"/>
    <w:rsid w:val="002E676C"/>
    <w:rsid w:val="002F1EDD"/>
    <w:rsid w:val="002F38AE"/>
    <w:rsid w:val="002F4D18"/>
    <w:rsid w:val="002F6FA3"/>
    <w:rsid w:val="003005F0"/>
    <w:rsid w:val="003013F2"/>
    <w:rsid w:val="0030232A"/>
    <w:rsid w:val="0030694A"/>
    <w:rsid w:val="003069F4"/>
    <w:rsid w:val="00311E55"/>
    <w:rsid w:val="00317A71"/>
    <w:rsid w:val="0033093A"/>
    <w:rsid w:val="0033685A"/>
    <w:rsid w:val="003423C5"/>
    <w:rsid w:val="00342768"/>
    <w:rsid w:val="00346FC4"/>
    <w:rsid w:val="003477FE"/>
    <w:rsid w:val="00347C6E"/>
    <w:rsid w:val="003560D6"/>
    <w:rsid w:val="00360920"/>
    <w:rsid w:val="00364FFF"/>
    <w:rsid w:val="0036643B"/>
    <w:rsid w:val="003765B2"/>
    <w:rsid w:val="00376F9F"/>
    <w:rsid w:val="00383092"/>
    <w:rsid w:val="003843C1"/>
    <w:rsid w:val="00384709"/>
    <w:rsid w:val="00385A17"/>
    <w:rsid w:val="00386C35"/>
    <w:rsid w:val="00395E6D"/>
    <w:rsid w:val="003A3A20"/>
    <w:rsid w:val="003A3D77"/>
    <w:rsid w:val="003A43B0"/>
    <w:rsid w:val="003B3C82"/>
    <w:rsid w:val="003B51F4"/>
    <w:rsid w:val="003B5AED"/>
    <w:rsid w:val="003B6D23"/>
    <w:rsid w:val="003C230A"/>
    <w:rsid w:val="003C297F"/>
    <w:rsid w:val="003C4682"/>
    <w:rsid w:val="003C6B7B"/>
    <w:rsid w:val="003D1B0C"/>
    <w:rsid w:val="003D1CCC"/>
    <w:rsid w:val="003D1F7F"/>
    <w:rsid w:val="003D1F9C"/>
    <w:rsid w:val="003D2E36"/>
    <w:rsid w:val="003D6771"/>
    <w:rsid w:val="003E0A52"/>
    <w:rsid w:val="003E4202"/>
    <w:rsid w:val="003E43E7"/>
    <w:rsid w:val="003F3706"/>
    <w:rsid w:val="003F513F"/>
    <w:rsid w:val="003F518F"/>
    <w:rsid w:val="004023BB"/>
    <w:rsid w:val="00404C12"/>
    <w:rsid w:val="00405085"/>
    <w:rsid w:val="00407AEC"/>
    <w:rsid w:val="004106B3"/>
    <w:rsid w:val="004114EE"/>
    <w:rsid w:val="0041352B"/>
    <w:rsid w:val="004135BD"/>
    <w:rsid w:val="00414276"/>
    <w:rsid w:val="00414BCE"/>
    <w:rsid w:val="004151F8"/>
    <w:rsid w:val="00416FE4"/>
    <w:rsid w:val="0041769B"/>
    <w:rsid w:val="00420016"/>
    <w:rsid w:val="00421419"/>
    <w:rsid w:val="00422CB4"/>
    <w:rsid w:val="004302A4"/>
    <w:rsid w:val="004302EB"/>
    <w:rsid w:val="004311BF"/>
    <w:rsid w:val="00432653"/>
    <w:rsid w:val="004329EB"/>
    <w:rsid w:val="00433913"/>
    <w:rsid w:val="00434BB6"/>
    <w:rsid w:val="004404B1"/>
    <w:rsid w:val="00441140"/>
    <w:rsid w:val="00442512"/>
    <w:rsid w:val="00442D4E"/>
    <w:rsid w:val="004463BA"/>
    <w:rsid w:val="00447D44"/>
    <w:rsid w:val="00452F62"/>
    <w:rsid w:val="00452F9A"/>
    <w:rsid w:val="004609E1"/>
    <w:rsid w:val="00465677"/>
    <w:rsid w:val="00467E4F"/>
    <w:rsid w:val="004706B7"/>
    <w:rsid w:val="004822D4"/>
    <w:rsid w:val="00483099"/>
    <w:rsid w:val="00487D4B"/>
    <w:rsid w:val="004917C1"/>
    <w:rsid w:val="0049290B"/>
    <w:rsid w:val="004A113B"/>
    <w:rsid w:val="004A4451"/>
    <w:rsid w:val="004B292A"/>
    <w:rsid w:val="004B3F3A"/>
    <w:rsid w:val="004B7A98"/>
    <w:rsid w:val="004C18DA"/>
    <w:rsid w:val="004C2484"/>
    <w:rsid w:val="004D0E3D"/>
    <w:rsid w:val="004D1AF7"/>
    <w:rsid w:val="004D2EFB"/>
    <w:rsid w:val="004D3958"/>
    <w:rsid w:val="004D4021"/>
    <w:rsid w:val="004E0EB2"/>
    <w:rsid w:val="004F326D"/>
    <w:rsid w:val="004F571D"/>
    <w:rsid w:val="004F6383"/>
    <w:rsid w:val="004F6C9E"/>
    <w:rsid w:val="005008DF"/>
    <w:rsid w:val="00501F7B"/>
    <w:rsid w:val="00502C6E"/>
    <w:rsid w:val="005045D0"/>
    <w:rsid w:val="00507D11"/>
    <w:rsid w:val="00511C8F"/>
    <w:rsid w:val="00511F4B"/>
    <w:rsid w:val="005121FE"/>
    <w:rsid w:val="0052779D"/>
    <w:rsid w:val="00530369"/>
    <w:rsid w:val="00534C6C"/>
    <w:rsid w:val="00537E00"/>
    <w:rsid w:val="00541098"/>
    <w:rsid w:val="0054310D"/>
    <w:rsid w:val="00543572"/>
    <w:rsid w:val="005527F8"/>
    <w:rsid w:val="00555554"/>
    <w:rsid w:val="005566E2"/>
    <w:rsid w:val="00557EC2"/>
    <w:rsid w:val="0056323D"/>
    <w:rsid w:val="005700BC"/>
    <w:rsid w:val="0057056B"/>
    <w:rsid w:val="00570D0A"/>
    <w:rsid w:val="00574135"/>
    <w:rsid w:val="005749BD"/>
    <w:rsid w:val="00577B84"/>
    <w:rsid w:val="00577CB4"/>
    <w:rsid w:val="005841C0"/>
    <w:rsid w:val="00584860"/>
    <w:rsid w:val="0059260F"/>
    <w:rsid w:val="005957AE"/>
    <w:rsid w:val="005A090F"/>
    <w:rsid w:val="005A0C37"/>
    <w:rsid w:val="005A26A8"/>
    <w:rsid w:val="005A624B"/>
    <w:rsid w:val="005B1FD9"/>
    <w:rsid w:val="005B3B85"/>
    <w:rsid w:val="005B6464"/>
    <w:rsid w:val="005C16A4"/>
    <w:rsid w:val="005C2031"/>
    <w:rsid w:val="005C4911"/>
    <w:rsid w:val="005C4B57"/>
    <w:rsid w:val="005D08ED"/>
    <w:rsid w:val="005D0B7E"/>
    <w:rsid w:val="005D2D64"/>
    <w:rsid w:val="005E0E4E"/>
    <w:rsid w:val="005E2FB8"/>
    <w:rsid w:val="005E5074"/>
    <w:rsid w:val="005E61BD"/>
    <w:rsid w:val="005F31C1"/>
    <w:rsid w:val="005F7032"/>
    <w:rsid w:val="005F7606"/>
    <w:rsid w:val="00600904"/>
    <w:rsid w:val="00601149"/>
    <w:rsid w:val="00603DB4"/>
    <w:rsid w:val="00604362"/>
    <w:rsid w:val="00610B6B"/>
    <w:rsid w:val="00612E4F"/>
    <w:rsid w:val="00613501"/>
    <w:rsid w:val="00615D5E"/>
    <w:rsid w:val="00622AA7"/>
    <w:rsid w:val="00622E99"/>
    <w:rsid w:val="006233CF"/>
    <w:rsid w:val="0062364F"/>
    <w:rsid w:val="00625E5D"/>
    <w:rsid w:val="00626481"/>
    <w:rsid w:val="00626EEF"/>
    <w:rsid w:val="00630ED4"/>
    <w:rsid w:val="0063633D"/>
    <w:rsid w:val="00636D30"/>
    <w:rsid w:val="00640D67"/>
    <w:rsid w:val="00642063"/>
    <w:rsid w:val="00642E32"/>
    <w:rsid w:val="006441FA"/>
    <w:rsid w:val="00652D62"/>
    <w:rsid w:val="00657C61"/>
    <w:rsid w:val="006608E7"/>
    <w:rsid w:val="00660C62"/>
    <w:rsid w:val="006610FA"/>
    <w:rsid w:val="00662440"/>
    <w:rsid w:val="0066370F"/>
    <w:rsid w:val="00673F17"/>
    <w:rsid w:val="00676845"/>
    <w:rsid w:val="006820CD"/>
    <w:rsid w:val="006820F5"/>
    <w:rsid w:val="0068338B"/>
    <w:rsid w:val="006918D1"/>
    <w:rsid w:val="00691957"/>
    <w:rsid w:val="0069292B"/>
    <w:rsid w:val="006935ED"/>
    <w:rsid w:val="006952DD"/>
    <w:rsid w:val="006A00CA"/>
    <w:rsid w:val="006A0105"/>
    <w:rsid w:val="006A0784"/>
    <w:rsid w:val="006A1273"/>
    <w:rsid w:val="006A487D"/>
    <w:rsid w:val="006A697B"/>
    <w:rsid w:val="006A6FBB"/>
    <w:rsid w:val="006B0CA8"/>
    <w:rsid w:val="006B105A"/>
    <w:rsid w:val="006B146A"/>
    <w:rsid w:val="006B3C69"/>
    <w:rsid w:val="006B40A5"/>
    <w:rsid w:val="006B4DDE"/>
    <w:rsid w:val="006B5804"/>
    <w:rsid w:val="006B607A"/>
    <w:rsid w:val="006B7998"/>
    <w:rsid w:val="006B7F44"/>
    <w:rsid w:val="006C1EEB"/>
    <w:rsid w:val="006C26E9"/>
    <w:rsid w:val="006C4CAA"/>
    <w:rsid w:val="006C7821"/>
    <w:rsid w:val="006C78E3"/>
    <w:rsid w:val="006D0015"/>
    <w:rsid w:val="006D2354"/>
    <w:rsid w:val="006D40B3"/>
    <w:rsid w:val="006E3909"/>
    <w:rsid w:val="006E4597"/>
    <w:rsid w:val="006F16BF"/>
    <w:rsid w:val="006F2F9F"/>
    <w:rsid w:val="006F4479"/>
    <w:rsid w:val="006F4A96"/>
    <w:rsid w:val="006F72D1"/>
    <w:rsid w:val="007009C5"/>
    <w:rsid w:val="00700C59"/>
    <w:rsid w:val="0070388D"/>
    <w:rsid w:val="00703B13"/>
    <w:rsid w:val="00704F2E"/>
    <w:rsid w:val="007101F1"/>
    <w:rsid w:val="00713020"/>
    <w:rsid w:val="00721149"/>
    <w:rsid w:val="00725123"/>
    <w:rsid w:val="0073267D"/>
    <w:rsid w:val="007334C9"/>
    <w:rsid w:val="00734127"/>
    <w:rsid w:val="007416E6"/>
    <w:rsid w:val="00743968"/>
    <w:rsid w:val="0074490C"/>
    <w:rsid w:val="00750B41"/>
    <w:rsid w:val="007637CA"/>
    <w:rsid w:val="007657CC"/>
    <w:rsid w:val="007673AD"/>
    <w:rsid w:val="0077178E"/>
    <w:rsid w:val="00771CBE"/>
    <w:rsid w:val="007737C9"/>
    <w:rsid w:val="00777292"/>
    <w:rsid w:val="007800AB"/>
    <w:rsid w:val="00781538"/>
    <w:rsid w:val="00785415"/>
    <w:rsid w:val="00786294"/>
    <w:rsid w:val="007863F5"/>
    <w:rsid w:val="00791005"/>
    <w:rsid w:val="00791CB9"/>
    <w:rsid w:val="00791EE9"/>
    <w:rsid w:val="00793130"/>
    <w:rsid w:val="00796F6C"/>
    <w:rsid w:val="00797DEE"/>
    <w:rsid w:val="007A032E"/>
    <w:rsid w:val="007A1427"/>
    <w:rsid w:val="007A1BE1"/>
    <w:rsid w:val="007A1F40"/>
    <w:rsid w:val="007A4FF6"/>
    <w:rsid w:val="007A572C"/>
    <w:rsid w:val="007B15C8"/>
    <w:rsid w:val="007B2989"/>
    <w:rsid w:val="007B2CE9"/>
    <w:rsid w:val="007B3233"/>
    <w:rsid w:val="007B3935"/>
    <w:rsid w:val="007B5A42"/>
    <w:rsid w:val="007C199B"/>
    <w:rsid w:val="007C2869"/>
    <w:rsid w:val="007C2B7A"/>
    <w:rsid w:val="007C471E"/>
    <w:rsid w:val="007C758A"/>
    <w:rsid w:val="007D3073"/>
    <w:rsid w:val="007D3150"/>
    <w:rsid w:val="007D64B9"/>
    <w:rsid w:val="007D72D4"/>
    <w:rsid w:val="007D7558"/>
    <w:rsid w:val="007E006B"/>
    <w:rsid w:val="007E0452"/>
    <w:rsid w:val="007E137E"/>
    <w:rsid w:val="007F4028"/>
    <w:rsid w:val="007F509D"/>
    <w:rsid w:val="007F7102"/>
    <w:rsid w:val="008043B8"/>
    <w:rsid w:val="008068C9"/>
    <w:rsid w:val="008070C0"/>
    <w:rsid w:val="00807811"/>
    <w:rsid w:val="00811C12"/>
    <w:rsid w:val="008129CF"/>
    <w:rsid w:val="00815FCB"/>
    <w:rsid w:val="00817D96"/>
    <w:rsid w:val="00822454"/>
    <w:rsid w:val="0082284F"/>
    <w:rsid w:val="008253F1"/>
    <w:rsid w:val="008273DF"/>
    <w:rsid w:val="00827F6E"/>
    <w:rsid w:val="0083021D"/>
    <w:rsid w:val="00830BF1"/>
    <w:rsid w:val="00834B77"/>
    <w:rsid w:val="00834C5F"/>
    <w:rsid w:val="00835783"/>
    <w:rsid w:val="0083781A"/>
    <w:rsid w:val="008414F5"/>
    <w:rsid w:val="008430C7"/>
    <w:rsid w:val="0084353E"/>
    <w:rsid w:val="00845005"/>
    <w:rsid w:val="0084531D"/>
    <w:rsid w:val="00845778"/>
    <w:rsid w:val="00846676"/>
    <w:rsid w:val="0085063F"/>
    <w:rsid w:val="0085229C"/>
    <w:rsid w:val="00854EDB"/>
    <w:rsid w:val="00863398"/>
    <w:rsid w:val="00866E34"/>
    <w:rsid w:val="008703E7"/>
    <w:rsid w:val="008731C7"/>
    <w:rsid w:val="00880A2C"/>
    <w:rsid w:val="00881459"/>
    <w:rsid w:val="008879A6"/>
    <w:rsid w:val="00887A53"/>
    <w:rsid w:val="00887E28"/>
    <w:rsid w:val="00890378"/>
    <w:rsid w:val="008905F1"/>
    <w:rsid w:val="00891718"/>
    <w:rsid w:val="0089269D"/>
    <w:rsid w:val="00895CDF"/>
    <w:rsid w:val="00897479"/>
    <w:rsid w:val="008A4407"/>
    <w:rsid w:val="008A549A"/>
    <w:rsid w:val="008A54F3"/>
    <w:rsid w:val="008A7DF7"/>
    <w:rsid w:val="008B4421"/>
    <w:rsid w:val="008B517B"/>
    <w:rsid w:val="008B778F"/>
    <w:rsid w:val="008C3355"/>
    <w:rsid w:val="008C4057"/>
    <w:rsid w:val="008C7C3F"/>
    <w:rsid w:val="008D2F5E"/>
    <w:rsid w:val="008D32C9"/>
    <w:rsid w:val="008D5C3A"/>
    <w:rsid w:val="008D5D6B"/>
    <w:rsid w:val="008D68B8"/>
    <w:rsid w:val="008E2870"/>
    <w:rsid w:val="008E6DA2"/>
    <w:rsid w:val="008F1A89"/>
    <w:rsid w:val="008F1B0B"/>
    <w:rsid w:val="008F62AA"/>
    <w:rsid w:val="008F67CA"/>
    <w:rsid w:val="008F6DD5"/>
    <w:rsid w:val="00900A82"/>
    <w:rsid w:val="00901FFE"/>
    <w:rsid w:val="00907B1E"/>
    <w:rsid w:val="00910C78"/>
    <w:rsid w:val="00911616"/>
    <w:rsid w:val="009117AE"/>
    <w:rsid w:val="0091276F"/>
    <w:rsid w:val="00922BCB"/>
    <w:rsid w:val="00922BD9"/>
    <w:rsid w:val="00933338"/>
    <w:rsid w:val="00940D9E"/>
    <w:rsid w:val="00943788"/>
    <w:rsid w:val="00943AFD"/>
    <w:rsid w:val="00945BE5"/>
    <w:rsid w:val="0095051F"/>
    <w:rsid w:val="00950B0C"/>
    <w:rsid w:val="0095487D"/>
    <w:rsid w:val="00954EBD"/>
    <w:rsid w:val="009554E3"/>
    <w:rsid w:val="00956798"/>
    <w:rsid w:val="0096137B"/>
    <w:rsid w:val="00963A51"/>
    <w:rsid w:val="00963B2F"/>
    <w:rsid w:val="009640D4"/>
    <w:rsid w:val="00972E0C"/>
    <w:rsid w:val="009744A8"/>
    <w:rsid w:val="00974A16"/>
    <w:rsid w:val="00974F65"/>
    <w:rsid w:val="00980F13"/>
    <w:rsid w:val="00981165"/>
    <w:rsid w:val="00982B81"/>
    <w:rsid w:val="00983B6E"/>
    <w:rsid w:val="009843CA"/>
    <w:rsid w:val="009907E4"/>
    <w:rsid w:val="00992B0F"/>
    <w:rsid w:val="00993260"/>
    <w:rsid w:val="009936F8"/>
    <w:rsid w:val="009A34FE"/>
    <w:rsid w:val="009A3772"/>
    <w:rsid w:val="009A4257"/>
    <w:rsid w:val="009A4411"/>
    <w:rsid w:val="009A7EBF"/>
    <w:rsid w:val="009B7905"/>
    <w:rsid w:val="009C3604"/>
    <w:rsid w:val="009C4988"/>
    <w:rsid w:val="009C6A9A"/>
    <w:rsid w:val="009D17F0"/>
    <w:rsid w:val="009D5D07"/>
    <w:rsid w:val="009E1541"/>
    <w:rsid w:val="009F1E8B"/>
    <w:rsid w:val="009F54EC"/>
    <w:rsid w:val="00A066BD"/>
    <w:rsid w:val="00A1092B"/>
    <w:rsid w:val="00A122FD"/>
    <w:rsid w:val="00A1260E"/>
    <w:rsid w:val="00A14853"/>
    <w:rsid w:val="00A23DD6"/>
    <w:rsid w:val="00A31421"/>
    <w:rsid w:val="00A32281"/>
    <w:rsid w:val="00A33A99"/>
    <w:rsid w:val="00A34462"/>
    <w:rsid w:val="00A346DA"/>
    <w:rsid w:val="00A357E0"/>
    <w:rsid w:val="00A35869"/>
    <w:rsid w:val="00A35FAC"/>
    <w:rsid w:val="00A37D71"/>
    <w:rsid w:val="00A4104B"/>
    <w:rsid w:val="00A41134"/>
    <w:rsid w:val="00A413BA"/>
    <w:rsid w:val="00A42796"/>
    <w:rsid w:val="00A43948"/>
    <w:rsid w:val="00A46040"/>
    <w:rsid w:val="00A46D62"/>
    <w:rsid w:val="00A505E7"/>
    <w:rsid w:val="00A5311D"/>
    <w:rsid w:val="00A53843"/>
    <w:rsid w:val="00A60C15"/>
    <w:rsid w:val="00A61863"/>
    <w:rsid w:val="00A70F01"/>
    <w:rsid w:val="00A733E8"/>
    <w:rsid w:val="00A74806"/>
    <w:rsid w:val="00A766DF"/>
    <w:rsid w:val="00A7708C"/>
    <w:rsid w:val="00A84FC6"/>
    <w:rsid w:val="00A96FD8"/>
    <w:rsid w:val="00AA1E25"/>
    <w:rsid w:val="00AA3083"/>
    <w:rsid w:val="00AB0DBE"/>
    <w:rsid w:val="00AB22EF"/>
    <w:rsid w:val="00AB2F31"/>
    <w:rsid w:val="00AB33D9"/>
    <w:rsid w:val="00AB5153"/>
    <w:rsid w:val="00AB52FD"/>
    <w:rsid w:val="00AB7134"/>
    <w:rsid w:val="00AC32AF"/>
    <w:rsid w:val="00AC4F7F"/>
    <w:rsid w:val="00AC5DA8"/>
    <w:rsid w:val="00AC6E18"/>
    <w:rsid w:val="00AC7FB3"/>
    <w:rsid w:val="00AD0761"/>
    <w:rsid w:val="00AD1199"/>
    <w:rsid w:val="00AD3B58"/>
    <w:rsid w:val="00AE0480"/>
    <w:rsid w:val="00AF4203"/>
    <w:rsid w:val="00AF56C6"/>
    <w:rsid w:val="00AF7CB2"/>
    <w:rsid w:val="00B00100"/>
    <w:rsid w:val="00B032E8"/>
    <w:rsid w:val="00B07BEB"/>
    <w:rsid w:val="00B13683"/>
    <w:rsid w:val="00B14D7D"/>
    <w:rsid w:val="00B14DC1"/>
    <w:rsid w:val="00B16F6C"/>
    <w:rsid w:val="00B17FFD"/>
    <w:rsid w:val="00B23453"/>
    <w:rsid w:val="00B239A4"/>
    <w:rsid w:val="00B302A6"/>
    <w:rsid w:val="00B31475"/>
    <w:rsid w:val="00B31D59"/>
    <w:rsid w:val="00B32E1C"/>
    <w:rsid w:val="00B34201"/>
    <w:rsid w:val="00B37B6C"/>
    <w:rsid w:val="00B4596F"/>
    <w:rsid w:val="00B5087F"/>
    <w:rsid w:val="00B55E4C"/>
    <w:rsid w:val="00B55F64"/>
    <w:rsid w:val="00B57F07"/>
    <w:rsid w:val="00B57F96"/>
    <w:rsid w:val="00B608C3"/>
    <w:rsid w:val="00B645B0"/>
    <w:rsid w:val="00B65ED8"/>
    <w:rsid w:val="00B671CB"/>
    <w:rsid w:val="00B67892"/>
    <w:rsid w:val="00B7065F"/>
    <w:rsid w:val="00B70CA6"/>
    <w:rsid w:val="00B73649"/>
    <w:rsid w:val="00B81849"/>
    <w:rsid w:val="00B8308B"/>
    <w:rsid w:val="00B84269"/>
    <w:rsid w:val="00B85924"/>
    <w:rsid w:val="00B85F98"/>
    <w:rsid w:val="00B90DC6"/>
    <w:rsid w:val="00B96134"/>
    <w:rsid w:val="00BA4D33"/>
    <w:rsid w:val="00BB1056"/>
    <w:rsid w:val="00BB108A"/>
    <w:rsid w:val="00BB6EC4"/>
    <w:rsid w:val="00BC09CF"/>
    <w:rsid w:val="00BC2D06"/>
    <w:rsid w:val="00BC405D"/>
    <w:rsid w:val="00BC6D32"/>
    <w:rsid w:val="00BD0628"/>
    <w:rsid w:val="00BD06CC"/>
    <w:rsid w:val="00BD355D"/>
    <w:rsid w:val="00BD713F"/>
    <w:rsid w:val="00BE19AC"/>
    <w:rsid w:val="00BE30D8"/>
    <w:rsid w:val="00BE72AC"/>
    <w:rsid w:val="00BF123B"/>
    <w:rsid w:val="00BF3896"/>
    <w:rsid w:val="00BF45E5"/>
    <w:rsid w:val="00BF56F8"/>
    <w:rsid w:val="00BF6D43"/>
    <w:rsid w:val="00C0010C"/>
    <w:rsid w:val="00C02F95"/>
    <w:rsid w:val="00C10148"/>
    <w:rsid w:val="00C12A36"/>
    <w:rsid w:val="00C14231"/>
    <w:rsid w:val="00C15720"/>
    <w:rsid w:val="00C15D91"/>
    <w:rsid w:val="00C17097"/>
    <w:rsid w:val="00C301A7"/>
    <w:rsid w:val="00C3047E"/>
    <w:rsid w:val="00C331B7"/>
    <w:rsid w:val="00C35525"/>
    <w:rsid w:val="00C40CAC"/>
    <w:rsid w:val="00C41F5E"/>
    <w:rsid w:val="00C45370"/>
    <w:rsid w:val="00C47296"/>
    <w:rsid w:val="00C50263"/>
    <w:rsid w:val="00C6164F"/>
    <w:rsid w:val="00C63F46"/>
    <w:rsid w:val="00C65CE7"/>
    <w:rsid w:val="00C72AD1"/>
    <w:rsid w:val="00C744EB"/>
    <w:rsid w:val="00C84721"/>
    <w:rsid w:val="00C877F7"/>
    <w:rsid w:val="00C90702"/>
    <w:rsid w:val="00C917FF"/>
    <w:rsid w:val="00C91E6D"/>
    <w:rsid w:val="00C93370"/>
    <w:rsid w:val="00C93D89"/>
    <w:rsid w:val="00C9453D"/>
    <w:rsid w:val="00C9532A"/>
    <w:rsid w:val="00C95CE1"/>
    <w:rsid w:val="00C95F15"/>
    <w:rsid w:val="00C96665"/>
    <w:rsid w:val="00C9690F"/>
    <w:rsid w:val="00C97286"/>
    <w:rsid w:val="00C9766A"/>
    <w:rsid w:val="00CA3A1A"/>
    <w:rsid w:val="00CA4111"/>
    <w:rsid w:val="00CA5885"/>
    <w:rsid w:val="00CB1A4A"/>
    <w:rsid w:val="00CB4FC8"/>
    <w:rsid w:val="00CB50FC"/>
    <w:rsid w:val="00CB5E7F"/>
    <w:rsid w:val="00CC1E01"/>
    <w:rsid w:val="00CC2E6F"/>
    <w:rsid w:val="00CC3443"/>
    <w:rsid w:val="00CC3724"/>
    <w:rsid w:val="00CC4F39"/>
    <w:rsid w:val="00CD004A"/>
    <w:rsid w:val="00CD1A7B"/>
    <w:rsid w:val="00CD1D65"/>
    <w:rsid w:val="00CD2886"/>
    <w:rsid w:val="00CD335F"/>
    <w:rsid w:val="00CD4A4C"/>
    <w:rsid w:val="00CD544C"/>
    <w:rsid w:val="00CD68B0"/>
    <w:rsid w:val="00CD6E10"/>
    <w:rsid w:val="00CE042C"/>
    <w:rsid w:val="00CE4F5A"/>
    <w:rsid w:val="00CE6F0F"/>
    <w:rsid w:val="00CF0BB5"/>
    <w:rsid w:val="00CF4256"/>
    <w:rsid w:val="00CF5AEE"/>
    <w:rsid w:val="00D040D0"/>
    <w:rsid w:val="00D04FE8"/>
    <w:rsid w:val="00D1141E"/>
    <w:rsid w:val="00D11CBB"/>
    <w:rsid w:val="00D176CF"/>
    <w:rsid w:val="00D17AD5"/>
    <w:rsid w:val="00D20345"/>
    <w:rsid w:val="00D22F99"/>
    <w:rsid w:val="00D23E5E"/>
    <w:rsid w:val="00D24102"/>
    <w:rsid w:val="00D245C0"/>
    <w:rsid w:val="00D271E3"/>
    <w:rsid w:val="00D274E4"/>
    <w:rsid w:val="00D27D0D"/>
    <w:rsid w:val="00D30191"/>
    <w:rsid w:val="00D30695"/>
    <w:rsid w:val="00D30913"/>
    <w:rsid w:val="00D31CB8"/>
    <w:rsid w:val="00D3442C"/>
    <w:rsid w:val="00D35262"/>
    <w:rsid w:val="00D41317"/>
    <w:rsid w:val="00D4314C"/>
    <w:rsid w:val="00D44EDE"/>
    <w:rsid w:val="00D45F94"/>
    <w:rsid w:val="00D47A80"/>
    <w:rsid w:val="00D505EA"/>
    <w:rsid w:val="00D539E1"/>
    <w:rsid w:val="00D54319"/>
    <w:rsid w:val="00D54EAC"/>
    <w:rsid w:val="00D5520C"/>
    <w:rsid w:val="00D6107B"/>
    <w:rsid w:val="00D611A1"/>
    <w:rsid w:val="00D61FAB"/>
    <w:rsid w:val="00D67BA1"/>
    <w:rsid w:val="00D74E8A"/>
    <w:rsid w:val="00D75213"/>
    <w:rsid w:val="00D76AF2"/>
    <w:rsid w:val="00D77AFA"/>
    <w:rsid w:val="00D85807"/>
    <w:rsid w:val="00D87349"/>
    <w:rsid w:val="00D9186A"/>
    <w:rsid w:val="00D91EE9"/>
    <w:rsid w:val="00D951A6"/>
    <w:rsid w:val="00D9627A"/>
    <w:rsid w:val="00D97220"/>
    <w:rsid w:val="00DA178C"/>
    <w:rsid w:val="00DB00E1"/>
    <w:rsid w:val="00DB0CF1"/>
    <w:rsid w:val="00DB511A"/>
    <w:rsid w:val="00DB5CE4"/>
    <w:rsid w:val="00DB60A7"/>
    <w:rsid w:val="00DB6105"/>
    <w:rsid w:val="00DB6DCD"/>
    <w:rsid w:val="00DC2511"/>
    <w:rsid w:val="00DC3ADA"/>
    <w:rsid w:val="00DC5F53"/>
    <w:rsid w:val="00DC70C6"/>
    <w:rsid w:val="00DC7AA6"/>
    <w:rsid w:val="00DD09CD"/>
    <w:rsid w:val="00DD4FD6"/>
    <w:rsid w:val="00DD6DB9"/>
    <w:rsid w:val="00DE0625"/>
    <w:rsid w:val="00DE41E6"/>
    <w:rsid w:val="00DF0AC6"/>
    <w:rsid w:val="00DF1543"/>
    <w:rsid w:val="00DF3310"/>
    <w:rsid w:val="00DF5349"/>
    <w:rsid w:val="00DF5B61"/>
    <w:rsid w:val="00DF6C5F"/>
    <w:rsid w:val="00E0585B"/>
    <w:rsid w:val="00E078CB"/>
    <w:rsid w:val="00E13348"/>
    <w:rsid w:val="00E14D47"/>
    <w:rsid w:val="00E15130"/>
    <w:rsid w:val="00E1641C"/>
    <w:rsid w:val="00E16B6A"/>
    <w:rsid w:val="00E17353"/>
    <w:rsid w:val="00E26708"/>
    <w:rsid w:val="00E27CF0"/>
    <w:rsid w:val="00E319CA"/>
    <w:rsid w:val="00E33F34"/>
    <w:rsid w:val="00E345C0"/>
    <w:rsid w:val="00E34958"/>
    <w:rsid w:val="00E37AB0"/>
    <w:rsid w:val="00E423EC"/>
    <w:rsid w:val="00E42B71"/>
    <w:rsid w:val="00E42DB8"/>
    <w:rsid w:val="00E43D2E"/>
    <w:rsid w:val="00E43FF4"/>
    <w:rsid w:val="00E456A1"/>
    <w:rsid w:val="00E556D3"/>
    <w:rsid w:val="00E55C97"/>
    <w:rsid w:val="00E56428"/>
    <w:rsid w:val="00E56E98"/>
    <w:rsid w:val="00E6339A"/>
    <w:rsid w:val="00E6415E"/>
    <w:rsid w:val="00E669A0"/>
    <w:rsid w:val="00E7194F"/>
    <w:rsid w:val="00E71C39"/>
    <w:rsid w:val="00E7391C"/>
    <w:rsid w:val="00E7395F"/>
    <w:rsid w:val="00E7595E"/>
    <w:rsid w:val="00E76C70"/>
    <w:rsid w:val="00E8303F"/>
    <w:rsid w:val="00E93A9B"/>
    <w:rsid w:val="00E94E61"/>
    <w:rsid w:val="00E95CD6"/>
    <w:rsid w:val="00EA07C7"/>
    <w:rsid w:val="00EA1434"/>
    <w:rsid w:val="00EA2352"/>
    <w:rsid w:val="00EA48D1"/>
    <w:rsid w:val="00EA56E6"/>
    <w:rsid w:val="00EA694D"/>
    <w:rsid w:val="00EB233A"/>
    <w:rsid w:val="00EB2E64"/>
    <w:rsid w:val="00EB56E0"/>
    <w:rsid w:val="00EB6DFC"/>
    <w:rsid w:val="00EC0BC5"/>
    <w:rsid w:val="00EC1796"/>
    <w:rsid w:val="00EC335F"/>
    <w:rsid w:val="00EC48FB"/>
    <w:rsid w:val="00EC4A58"/>
    <w:rsid w:val="00ED3965"/>
    <w:rsid w:val="00ED4856"/>
    <w:rsid w:val="00EE3F67"/>
    <w:rsid w:val="00EE46C4"/>
    <w:rsid w:val="00EE57F0"/>
    <w:rsid w:val="00EF232A"/>
    <w:rsid w:val="00F001C0"/>
    <w:rsid w:val="00F05A69"/>
    <w:rsid w:val="00F06F4C"/>
    <w:rsid w:val="00F11FB7"/>
    <w:rsid w:val="00F12304"/>
    <w:rsid w:val="00F143E3"/>
    <w:rsid w:val="00F16A87"/>
    <w:rsid w:val="00F17989"/>
    <w:rsid w:val="00F21DAC"/>
    <w:rsid w:val="00F26777"/>
    <w:rsid w:val="00F323DC"/>
    <w:rsid w:val="00F3286C"/>
    <w:rsid w:val="00F330F1"/>
    <w:rsid w:val="00F33266"/>
    <w:rsid w:val="00F3377C"/>
    <w:rsid w:val="00F34CBB"/>
    <w:rsid w:val="00F3671E"/>
    <w:rsid w:val="00F43FFD"/>
    <w:rsid w:val="00F44236"/>
    <w:rsid w:val="00F4720A"/>
    <w:rsid w:val="00F4788E"/>
    <w:rsid w:val="00F52517"/>
    <w:rsid w:val="00F60533"/>
    <w:rsid w:val="00F653A7"/>
    <w:rsid w:val="00F65E74"/>
    <w:rsid w:val="00F66440"/>
    <w:rsid w:val="00F73CE7"/>
    <w:rsid w:val="00F802FB"/>
    <w:rsid w:val="00F8207D"/>
    <w:rsid w:val="00F84780"/>
    <w:rsid w:val="00F8589C"/>
    <w:rsid w:val="00F91975"/>
    <w:rsid w:val="00FA0A18"/>
    <w:rsid w:val="00FA14D8"/>
    <w:rsid w:val="00FA3891"/>
    <w:rsid w:val="00FA4FC1"/>
    <w:rsid w:val="00FA50A6"/>
    <w:rsid w:val="00FA57B2"/>
    <w:rsid w:val="00FA7B9A"/>
    <w:rsid w:val="00FB1408"/>
    <w:rsid w:val="00FB509B"/>
    <w:rsid w:val="00FB63AD"/>
    <w:rsid w:val="00FC320A"/>
    <w:rsid w:val="00FC3D4B"/>
    <w:rsid w:val="00FC3F1F"/>
    <w:rsid w:val="00FC6312"/>
    <w:rsid w:val="00FC7BC3"/>
    <w:rsid w:val="00FD426A"/>
    <w:rsid w:val="00FD5303"/>
    <w:rsid w:val="00FE20E8"/>
    <w:rsid w:val="00FE359A"/>
    <w:rsid w:val="00FE36E3"/>
    <w:rsid w:val="00FE6B01"/>
    <w:rsid w:val="00FF0191"/>
    <w:rsid w:val="00FF2245"/>
    <w:rsid w:val="00FF4317"/>
    <w:rsid w:val="00FF5304"/>
    <w:rsid w:val="00FF5D41"/>
    <w:rsid w:val="00FF6008"/>
    <w:rsid w:val="00FF7A02"/>
    <w:rsid w:val="05AE8E56"/>
    <w:rsid w:val="0EBE285A"/>
    <w:rsid w:val="11C312C7"/>
    <w:rsid w:val="13A9331E"/>
    <w:rsid w:val="161307DA"/>
    <w:rsid w:val="2D3E4EE3"/>
    <w:rsid w:val="326B3003"/>
    <w:rsid w:val="3B80C80B"/>
    <w:rsid w:val="466C35F2"/>
    <w:rsid w:val="46F84E81"/>
    <w:rsid w:val="6E64FDD9"/>
    <w:rsid w:val="6E84F84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17F7467F-E97B-4EDB-B00F-5F49169E2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4Char">
    <w:name w:val="H4 Char"/>
    <w:link w:val="H4"/>
    <w:rsid w:val="00C14231"/>
    <w:rPr>
      <w:b/>
      <w:bCs/>
      <w:snapToGrid w:val="0"/>
      <w:sz w:val="24"/>
    </w:rPr>
  </w:style>
  <w:style w:type="character" w:customStyle="1" w:styleId="InstructionsChar">
    <w:name w:val="Instructions Char"/>
    <w:link w:val="Instructions"/>
    <w:rsid w:val="00C14231"/>
    <w:rPr>
      <w:b/>
      <w:i/>
      <w:iCs/>
      <w:sz w:val="24"/>
      <w:szCs w:val="24"/>
    </w:rPr>
  </w:style>
  <w:style w:type="character" w:styleId="Mention">
    <w:name w:val="Mention"/>
    <w:basedOn w:val="DefaultParagraphFont"/>
    <w:uiPriority w:val="99"/>
    <w:unhideWhenUsed/>
    <w:rsid w:val="008430C7"/>
    <w:rPr>
      <w:color w:val="2B579A"/>
      <w:shd w:val="clear" w:color="auto" w:fill="E1DFDD"/>
    </w:rPr>
  </w:style>
  <w:style w:type="character" w:customStyle="1" w:styleId="HeaderChar">
    <w:name w:val="Header Char"/>
    <w:basedOn w:val="DefaultParagraphFont"/>
    <w:link w:val="Header"/>
    <w:rsid w:val="003B51F4"/>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741827164">
      <w:bodyDiv w:val="1"/>
      <w:marLeft w:val="0"/>
      <w:marRight w:val="0"/>
      <w:marTop w:val="0"/>
      <w:marBottom w:val="0"/>
      <w:divBdr>
        <w:top w:val="none" w:sz="0" w:space="0" w:color="auto"/>
        <w:left w:val="none" w:sz="0" w:space="0" w:color="auto"/>
        <w:bottom w:val="none" w:sz="0" w:space="0" w:color="auto"/>
        <w:right w:val="none" w:sz="0" w:space="0" w:color="auto"/>
      </w:divBdr>
      <w:divsChild>
        <w:div w:id="1145705571">
          <w:marLeft w:val="0"/>
          <w:marRight w:val="0"/>
          <w:marTop w:val="0"/>
          <w:marBottom w:val="0"/>
          <w:divBdr>
            <w:top w:val="none" w:sz="0" w:space="0" w:color="auto"/>
            <w:left w:val="none" w:sz="0" w:space="0" w:color="auto"/>
            <w:bottom w:val="none" w:sz="0" w:space="0" w:color="auto"/>
            <w:right w:val="none" w:sz="0" w:space="0" w:color="auto"/>
          </w:divBdr>
        </w:div>
        <w:div w:id="1691565752">
          <w:marLeft w:val="0"/>
          <w:marRight w:val="0"/>
          <w:marTop w:val="0"/>
          <w:marBottom w:val="0"/>
          <w:divBdr>
            <w:top w:val="none" w:sz="0" w:space="0" w:color="auto"/>
            <w:left w:val="none" w:sz="0" w:space="0" w:color="auto"/>
            <w:bottom w:val="none" w:sz="0" w:space="0" w:color="auto"/>
            <w:right w:val="none" w:sz="0" w:space="0" w:color="auto"/>
          </w:divBdr>
        </w:div>
        <w:div w:id="1828592858">
          <w:marLeft w:val="0"/>
          <w:marRight w:val="0"/>
          <w:marTop w:val="0"/>
          <w:marBottom w:val="0"/>
          <w:divBdr>
            <w:top w:val="none" w:sz="0" w:space="0" w:color="auto"/>
            <w:left w:val="none" w:sz="0" w:space="0" w:color="auto"/>
            <w:bottom w:val="none" w:sz="0" w:space="0" w:color="auto"/>
            <w:right w:val="none" w:sz="0" w:space="0" w:color="auto"/>
          </w:divBdr>
        </w:div>
      </w:divsChild>
    </w:div>
    <w:div w:id="1087573572">
      <w:bodyDiv w:val="1"/>
      <w:marLeft w:val="0"/>
      <w:marRight w:val="0"/>
      <w:marTop w:val="0"/>
      <w:marBottom w:val="0"/>
      <w:divBdr>
        <w:top w:val="none" w:sz="0" w:space="0" w:color="auto"/>
        <w:left w:val="none" w:sz="0" w:space="0" w:color="auto"/>
        <w:bottom w:val="none" w:sz="0" w:space="0" w:color="auto"/>
        <w:right w:val="none" w:sz="0" w:space="0" w:color="auto"/>
      </w:divBdr>
      <w:divsChild>
        <w:div w:id="277951482">
          <w:marLeft w:val="0"/>
          <w:marRight w:val="0"/>
          <w:marTop w:val="0"/>
          <w:marBottom w:val="0"/>
          <w:divBdr>
            <w:top w:val="none" w:sz="0" w:space="0" w:color="auto"/>
            <w:left w:val="none" w:sz="0" w:space="0" w:color="auto"/>
            <w:bottom w:val="none" w:sz="0" w:space="0" w:color="auto"/>
            <w:right w:val="none" w:sz="0" w:space="0" w:color="auto"/>
          </w:divBdr>
        </w:div>
        <w:div w:id="344986869">
          <w:marLeft w:val="0"/>
          <w:marRight w:val="0"/>
          <w:marTop w:val="0"/>
          <w:marBottom w:val="0"/>
          <w:divBdr>
            <w:top w:val="none" w:sz="0" w:space="0" w:color="auto"/>
            <w:left w:val="none" w:sz="0" w:space="0" w:color="auto"/>
            <w:bottom w:val="none" w:sz="0" w:space="0" w:color="auto"/>
            <w:right w:val="none" w:sz="0" w:space="0" w:color="auto"/>
          </w:divBdr>
        </w:div>
        <w:div w:id="369570117">
          <w:marLeft w:val="0"/>
          <w:marRight w:val="0"/>
          <w:marTop w:val="0"/>
          <w:marBottom w:val="0"/>
          <w:divBdr>
            <w:top w:val="none" w:sz="0" w:space="0" w:color="auto"/>
            <w:left w:val="none" w:sz="0" w:space="0" w:color="auto"/>
            <w:bottom w:val="none" w:sz="0" w:space="0" w:color="auto"/>
            <w:right w:val="none" w:sz="0" w:space="0" w:color="auto"/>
          </w:divBdr>
        </w:div>
      </w:divsChild>
    </w:div>
    <w:div w:id="1338969762">
      <w:bodyDiv w:val="1"/>
      <w:marLeft w:val="0"/>
      <w:marRight w:val="0"/>
      <w:marTop w:val="0"/>
      <w:marBottom w:val="0"/>
      <w:divBdr>
        <w:top w:val="none" w:sz="0" w:space="0" w:color="auto"/>
        <w:left w:val="none" w:sz="0" w:space="0" w:color="auto"/>
        <w:bottom w:val="none" w:sz="0" w:space="0" w:color="auto"/>
        <w:right w:val="none" w:sz="0" w:space="0" w:color="auto"/>
      </w:divBdr>
      <w:divsChild>
        <w:div w:id="1627807045">
          <w:marLeft w:val="1080"/>
          <w:marRight w:val="0"/>
          <w:marTop w:val="80"/>
          <w:marBottom w:val="0"/>
          <w:divBdr>
            <w:top w:val="none" w:sz="0" w:space="0" w:color="auto"/>
            <w:left w:val="none" w:sz="0" w:space="0" w:color="auto"/>
            <w:bottom w:val="none" w:sz="0" w:space="0" w:color="auto"/>
            <w:right w:val="none" w:sz="0" w:space="0" w:color="auto"/>
          </w:divBdr>
        </w:div>
      </w:divsChild>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2024699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rcot.com/files/docs/2023/08/25/ERCOT-Strategic-Plan-2024-2028.pdf" TargetMode="External"/><Relationship Id="rId18" Type="http://schemas.openxmlformats.org/officeDocument/2006/relationships/hyperlink" Target="mailto:jordan.troublefield@ercot.com"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hyperlink" Target="mailto:katherine.gross@ercot.co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315" TargetMode="Externa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https://www.ercot.com/files/docs/2023/08/25/ERCOT-Strategic-Plan-2024-2028.pdf"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t.com/files/docs/2023/08/25/ERCOT-Strategic-Plan-2024-2028.pdf"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5A8FB61A57C474FA5D6EFE3DF7E70D2" ma:contentTypeVersion="5" ma:contentTypeDescription="Create a new document." ma:contentTypeScope="" ma:versionID="7ba38582c4fc32fe96d2340d9802068c">
  <xsd:schema xmlns:xsd="http://www.w3.org/2001/XMLSchema" xmlns:xs="http://www.w3.org/2001/XMLSchema" xmlns:p="http://schemas.microsoft.com/office/2006/metadata/properties" xmlns:ns2="3112f907-6138-402a-acd2-d20adc2225b7" targetNamespace="http://schemas.microsoft.com/office/2006/metadata/properties" ma:root="true" ma:fieldsID="97c51a04c632b97b850e442b5cdb5063" ns2:_="">
    <xsd:import namespace="3112f907-6138-402a-acd2-d20adc2225b7"/>
    <xsd:element name="properties">
      <xsd:complexType>
        <xsd:sequence>
          <xsd:element name="documentManagement">
            <xsd:complexType>
              <xsd:all>
                <xsd:element ref="ns2:BriefDescription" minOccurs="0"/>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12f907-6138-402a-acd2-d20adc2225b7" elementFormDefault="qualified">
    <xsd:import namespace="http://schemas.microsoft.com/office/2006/documentManagement/types"/>
    <xsd:import namespace="http://schemas.microsoft.com/office/infopath/2007/PartnerControls"/>
    <xsd:element name="BriefDescription" ma:index="8" nillable="true" ma:displayName="Brief Description" ma:description="Brief Description" ma:format="Dropdown" ma:internalName="BriefDescription">
      <xsd:simpleType>
        <xsd:restriction base="dms:Note">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BriefDescription xmlns="3112f907-6138-402a-acd2-d20adc2225b7" xsi:nil="true"/>
  </documentManagement>
</p:properties>
</file>

<file path=customXml/itemProps1.xml><?xml version="1.0" encoding="utf-8"?>
<ds:datastoreItem xmlns:ds="http://schemas.openxmlformats.org/officeDocument/2006/customXml" ds:itemID="{DCAC39F5-05B7-4A10-AD0E-AAD6572E43EC}">
  <ds:schemaRefs>
    <ds:schemaRef ds:uri="http://schemas.microsoft.com/sharepoint/v3/contenttype/forms"/>
  </ds:schemaRefs>
</ds:datastoreItem>
</file>

<file path=customXml/itemProps2.xml><?xml version="1.0" encoding="utf-8"?>
<ds:datastoreItem xmlns:ds="http://schemas.openxmlformats.org/officeDocument/2006/customXml" ds:itemID="{30A68FC5-714B-4FEB-97A8-6324007BAB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12f907-6138-402a-acd2-d20adc2225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4.xml><?xml version="1.0" encoding="utf-8"?>
<ds:datastoreItem xmlns:ds="http://schemas.openxmlformats.org/officeDocument/2006/customXml" ds:itemID="{BFC811F9-7494-4CC1-A043-EC79F4A46F40}">
  <ds:schemaRefs>
    <ds:schemaRef ds:uri="http://schemas.microsoft.com/office/2006/metadata/properties"/>
    <ds:schemaRef ds:uri="http://schemas.microsoft.com/office/infopath/2007/PartnerControls"/>
    <ds:schemaRef ds:uri="3112f907-6138-402a-acd2-d20adc2225b7"/>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10</Pages>
  <Words>3398</Words>
  <Characters>19268</Characters>
  <Application>Microsoft Office Word</Application>
  <DocSecurity>4</DocSecurity>
  <Lines>428</Lines>
  <Paragraphs>153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22513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Elizabeth Morales</cp:lastModifiedBy>
  <cp:revision>2</cp:revision>
  <cp:lastPrinted>2013-11-15T20:11:00Z</cp:lastPrinted>
  <dcterms:created xsi:type="dcterms:W3CDTF">2026-01-20T21:16:00Z</dcterms:created>
  <dcterms:modified xsi:type="dcterms:W3CDTF">2026-01-20T21:16:00Z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y fmtid="{D5CDD505-2E9C-101B-9397-08002B2CF9AE}" pid="9" name="ContentTypeId">
    <vt:lpwstr>0x01010025A8FB61A57C474FA5D6EFE3DF7E70D2</vt:lpwstr>
  </property>
  <property fmtid="{D5CDD505-2E9C-101B-9397-08002B2CF9AE}" pid="10" name="docLang">
    <vt:lpwstr>en</vt:lpwstr>
  </property>
</Properties>
</file>